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7AC26C6" w14:textId="77777777" w:rsidTr="00D74AE1">
        <w:trPr>
          <w:trHeight w:hRule="exact" w:val="2948"/>
        </w:trPr>
        <w:tc>
          <w:tcPr>
            <w:tcW w:w="11185" w:type="dxa"/>
            <w:vAlign w:val="center"/>
          </w:tcPr>
          <w:p w14:paraId="62209976" w14:textId="78C40C77" w:rsidR="00974E99" w:rsidRPr="00974E99" w:rsidRDefault="006F039E" w:rsidP="00E21A27">
            <w:pPr>
              <w:pStyle w:val="Documenttype"/>
            </w:pPr>
            <w:r>
              <w:rPr>
                <w:noProof/>
                <w:lang w:val="en-AU" w:eastAsia="en-AU"/>
              </w:rPr>
              <mc:AlternateContent>
                <mc:Choice Requires="wps">
                  <w:drawing>
                    <wp:anchor distT="45720" distB="45720" distL="114300" distR="114300" simplePos="0" relativeHeight="251659264" behindDoc="0" locked="0" layoutInCell="1" allowOverlap="1" wp14:anchorId="141F1E2E" wp14:editId="40261471">
                      <wp:simplePos x="0" y="0"/>
                      <wp:positionH relativeFrom="column">
                        <wp:posOffset>4585970</wp:posOffset>
                      </wp:positionH>
                      <wp:positionV relativeFrom="paragraph">
                        <wp:posOffset>-101600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6BCEE85" w14:textId="77777777" w:rsidR="006F039E" w:rsidRPr="00A66EE1" w:rsidRDefault="006F039E" w:rsidP="006F039E">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591741D3" w14:textId="77777777" w:rsidR="006F039E" w:rsidRPr="00A66EE1" w:rsidRDefault="006F039E" w:rsidP="006F039E">
                                  <w:pPr>
                                    <w:rPr>
                                      <w:color w:val="FF0000"/>
                                    </w:rPr>
                                  </w:pPr>
                                </w:p>
                                <w:p w14:paraId="6C452FDD" w14:textId="77777777" w:rsidR="006F039E" w:rsidRPr="00A66EE1" w:rsidRDefault="006F039E" w:rsidP="006F039E">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1F1E2E" id="_x0000_t202" coordsize="21600,21600" o:spt="202" path="m,l,21600r21600,l21600,xe">
                      <v:stroke joinstyle="miter"/>
                      <v:path gradientshapeok="t" o:connecttype="rect"/>
                    </v:shapetype>
                    <v:shape id="Text Box 2" o:spid="_x0000_s1026" type="#_x0000_t202" style="position:absolute;left:0;text-align:left;margin-left:361.1pt;margin-top:-8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">
                      <v:textbox style="mso-fit-shape-to-text:t">
                        <w:txbxContent>
                          <w:p w14:paraId="46BCEE85" w14:textId="77777777" w:rsidR="006F039E" w:rsidRPr="00A66EE1" w:rsidRDefault="006F039E" w:rsidP="006F039E">
                            <w:pPr>
                              <w:rPr>
                                <w:color w:val="FF0000"/>
                              </w:rPr>
                            </w:pPr>
                            <w:bookmarkStart w:id="1" w:name="_GoBack"/>
                            <w:r w:rsidRPr="00A66EE1">
                              <w:rPr>
                                <w:color w:val="FF0000"/>
                              </w:rPr>
                              <w:t xml:space="preserve">A number of queries and suggestions arose when this Guideline </w:t>
                            </w:r>
                            <w:proofErr w:type="gramStart"/>
                            <w:r w:rsidRPr="00A66EE1">
                              <w:rPr>
                                <w:color w:val="FF0000"/>
                              </w:rPr>
                              <w:t xml:space="preserve">was being </w:t>
                            </w:r>
                            <w:r>
                              <w:rPr>
                                <w:color w:val="FF0000"/>
                              </w:rPr>
                              <w:t>reformatted</w:t>
                            </w:r>
                            <w:proofErr w:type="gramEnd"/>
                            <w:r w:rsidRPr="00A66EE1">
                              <w:rPr>
                                <w:color w:val="FF0000"/>
                              </w:rPr>
                              <w:t xml:space="preserve"> to the new IALA image, as shown in the comments throughout the document.</w:t>
                            </w:r>
                          </w:p>
                          <w:p w14:paraId="591741D3" w14:textId="77777777" w:rsidR="006F039E" w:rsidRPr="00A66EE1" w:rsidRDefault="006F039E" w:rsidP="006F039E">
                            <w:pPr>
                              <w:rPr>
                                <w:color w:val="FF0000"/>
                              </w:rPr>
                            </w:pPr>
                          </w:p>
                          <w:p w14:paraId="6C452FDD" w14:textId="77777777" w:rsidR="006F039E" w:rsidRPr="00A66EE1" w:rsidRDefault="006F039E" w:rsidP="006F039E">
                            <w:pPr>
                              <w:rPr>
                                <w:color w:val="FF0000"/>
                              </w:rPr>
                            </w:pPr>
                            <w:r w:rsidRPr="00A66EE1">
                              <w:rPr>
                                <w:color w:val="FF0000"/>
                              </w:rPr>
                              <w:t xml:space="preserve">The ENG Committee </w:t>
                            </w:r>
                            <w:proofErr w:type="gramStart"/>
                            <w:r w:rsidRPr="00A66EE1">
                              <w:rPr>
                                <w:color w:val="FF0000"/>
                              </w:rPr>
                              <w:t>is requested</w:t>
                            </w:r>
                            <w:proofErr w:type="gramEnd"/>
                            <w:r w:rsidRPr="00A66EE1">
                              <w:rPr>
                                <w:color w:val="FF0000"/>
                              </w:rPr>
                              <w:t xml:space="preserve">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1"/>
                          </w:p>
                        </w:txbxContent>
                      </v:textbox>
                      <w10:wrap type="square"/>
                    </v:shape>
                  </w:pict>
                </mc:Fallback>
              </mc:AlternateContent>
            </w:r>
            <w:r w:rsidR="00974E99" w:rsidRPr="00974E99">
              <w:t>I</w:t>
            </w:r>
            <w:bookmarkStart w:id="0" w:name="_Ref446317644"/>
            <w:bookmarkEnd w:id="0"/>
            <w:r w:rsidR="00974E99" w:rsidRPr="00974E99">
              <w:t xml:space="preserve">ALA </w:t>
            </w:r>
            <w:r w:rsidR="0093492E">
              <w:t>G</w:t>
            </w:r>
            <w:r w:rsidR="00722236">
              <w:t>uideline</w:t>
            </w:r>
          </w:p>
        </w:tc>
      </w:tr>
    </w:tbl>
    <w:p w14:paraId="42584AC7" w14:textId="77777777" w:rsidR="008972C3" w:rsidRDefault="008972C3" w:rsidP="003274DB"/>
    <w:p w14:paraId="50398DC2" w14:textId="77777777" w:rsidR="00D74AE1" w:rsidRDefault="00D74AE1" w:rsidP="003274DB"/>
    <w:p w14:paraId="4B0020AB" w14:textId="40EC86BD" w:rsidR="0093492E" w:rsidRDefault="0026038D" w:rsidP="0026038D">
      <w:pPr>
        <w:pStyle w:val="Documentnumber"/>
      </w:pPr>
      <w:r>
        <w:t>1</w:t>
      </w:r>
      <w:r w:rsidR="00A24048">
        <w:t>064</w:t>
      </w:r>
    </w:p>
    <w:p w14:paraId="5EF22E1D" w14:textId="77777777" w:rsidR="0026038D" w:rsidRDefault="0026038D" w:rsidP="003274DB"/>
    <w:p w14:paraId="0BE00141" w14:textId="37898776" w:rsidR="00776004" w:rsidRPr="00A24048" w:rsidRDefault="00A24048" w:rsidP="00A24048">
      <w:pPr>
        <w:pStyle w:val="Documentname"/>
      </w:pPr>
      <w:r>
        <w:t>I</w:t>
      </w:r>
      <w:r w:rsidRPr="00447330">
        <w:t>ntegrated Power System</w:t>
      </w:r>
      <w:commentRangeStart w:id="1"/>
      <w:commentRangeStart w:id="2"/>
      <w:r w:rsidRPr="00447330">
        <w:t>s</w:t>
      </w:r>
      <w:commentRangeEnd w:id="1"/>
      <w:r>
        <w:rPr>
          <w:rStyle w:val="CommentReference"/>
          <w:caps w:val="0"/>
          <w:color w:val="auto"/>
        </w:rPr>
        <w:commentReference w:id="1"/>
      </w:r>
      <w:commentRangeEnd w:id="2"/>
      <w:r w:rsidR="00716828">
        <w:rPr>
          <w:rStyle w:val="CommentReference"/>
          <w:caps w:val="0"/>
          <w:color w:val="auto"/>
        </w:rPr>
        <w:commentReference w:id="2"/>
      </w:r>
      <w:r>
        <w:t xml:space="preserve"> Lanterns </w:t>
      </w:r>
      <w:bookmarkStart w:id="3" w:name="_GoBack"/>
      <w:bookmarkEnd w:id="3"/>
      <w:r w:rsidRPr="00447330">
        <w:t>(Solar LED Lantern</w:t>
      </w:r>
      <w:r>
        <w:t>s</w:t>
      </w:r>
      <w:r w:rsidRPr="00447330">
        <w:t>)</w:t>
      </w:r>
    </w:p>
    <w:p w14:paraId="2B9CD19D" w14:textId="77777777" w:rsidR="00CF49CC" w:rsidRDefault="00CF49CC" w:rsidP="00D74AE1"/>
    <w:p w14:paraId="3A2233F3" w14:textId="77777777" w:rsidR="004E0BBB" w:rsidRDefault="004E0BBB" w:rsidP="00D74AE1"/>
    <w:p w14:paraId="4D2FC8CB" w14:textId="77777777" w:rsidR="004E0BBB" w:rsidRDefault="004E0BBB" w:rsidP="00D74AE1"/>
    <w:p w14:paraId="3D36F394" w14:textId="77777777" w:rsidR="004E0BBB" w:rsidRDefault="004E0BBB" w:rsidP="00D74AE1"/>
    <w:p w14:paraId="002B5AD2" w14:textId="77777777" w:rsidR="004E0BBB" w:rsidRDefault="004E0BBB" w:rsidP="00D74AE1"/>
    <w:p w14:paraId="1A47ECE7" w14:textId="77777777" w:rsidR="004E0BBB" w:rsidRDefault="004E0BBB" w:rsidP="00D74AE1"/>
    <w:p w14:paraId="54581FC0" w14:textId="77777777" w:rsidR="004E0BBB" w:rsidRDefault="004E0BBB" w:rsidP="00D74AE1"/>
    <w:p w14:paraId="53C6FC0C" w14:textId="77777777" w:rsidR="004E0BBB" w:rsidRDefault="004E0BBB" w:rsidP="00D74AE1"/>
    <w:p w14:paraId="13C0289C" w14:textId="77777777" w:rsidR="004E0BBB" w:rsidRDefault="004E0BBB" w:rsidP="00D74AE1"/>
    <w:p w14:paraId="4DE2B0C1" w14:textId="77777777" w:rsidR="004E0BBB" w:rsidRDefault="004E0BBB" w:rsidP="00D74AE1"/>
    <w:p w14:paraId="0CA3ABEA" w14:textId="77777777" w:rsidR="004E0BBB" w:rsidRDefault="004E0BBB" w:rsidP="00D74AE1"/>
    <w:p w14:paraId="7E06F4A3" w14:textId="77777777" w:rsidR="004E0BBB" w:rsidRDefault="004E0BBB" w:rsidP="00D74AE1"/>
    <w:p w14:paraId="6BE4201A" w14:textId="77777777" w:rsidR="004E0BBB" w:rsidRDefault="004E0BBB" w:rsidP="00D74AE1"/>
    <w:p w14:paraId="29B06E46" w14:textId="77777777" w:rsidR="004E0BBB" w:rsidRDefault="004E0BBB" w:rsidP="00D74AE1"/>
    <w:p w14:paraId="70832B66" w14:textId="77777777" w:rsidR="004E0BBB" w:rsidRDefault="004E0BBB" w:rsidP="00D74AE1"/>
    <w:p w14:paraId="7324DC31" w14:textId="77777777" w:rsidR="004E0BBB" w:rsidRDefault="004E0BBB" w:rsidP="00D74AE1"/>
    <w:p w14:paraId="6820329E" w14:textId="77777777" w:rsidR="004E0BBB" w:rsidRDefault="004E0BBB" w:rsidP="00D74AE1"/>
    <w:p w14:paraId="3642CA1D" w14:textId="77777777" w:rsidR="00734BC6" w:rsidRDefault="00734BC6" w:rsidP="00D74AE1"/>
    <w:p w14:paraId="3B5097E5" w14:textId="77777777" w:rsidR="004E0BBB" w:rsidRDefault="004E0BBB" w:rsidP="00D74AE1"/>
    <w:p w14:paraId="1DE01279" w14:textId="77777777" w:rsidR="004E0BBB" w:rsidRDefault="004E0BBB" w:rsidP="00D74AE1"/>
    <w:p w14:paraId="38315D1C" w14:textId="77777777" w:rsidR="004E0BBB" w:rsidRDefault="004E0BBB" w:rsidP="00D74AE1"/>
    <w:p w14:paraId="58CDDB01" w14:textId="77777777" w:rsidR="004E0BBB" w:rsidRDefault="004E0BBB" w:rsidP="00D74AE1"/>
    <w:p w14:paraId="6D39989C" w14:textId="77777777" w:rsidR="004E0BBB" w:rsidRDefault="004E0BBB" w:rsidP="00D74AE1"/>
    <w:p w14:paraId="40F59362" w14:textId="77777777" w:rsidR="00A24048" w:rsidRDefault="00A24048" w:rsidP="00D74AE1"/>
    <w:p w14:paraId="55A08F0F" w14:textId="77777777" w:rsidR="004E0BBB" w:rsidRDefault="004E0BBB" w:rsidP="004E0BBB">
      <w:pPr>
        <w:pStyle w:val="Editionnumber"/>
      </w:pPr>
      <w:r>
        <w:t>Edition 1.0</w:t>
      </w:r>
    </w:p>
    <w:p w14:paraId="0B9D0BFE" w14:textId="17B65E90" w:rsidR="004E0BBB" w:rsidRDefault="00600C2B" w:rsidP="004E0BBB">
      <w:pPr>
        <w:pStyle w:val="Documentdate"/>
      </w:pPr>
      <w:r>
        <w:t>D</w:t>
      </w:r>
      <w:r w:rsidR="00A24048">
        <w:t>ecember 2009</w:t>
      </w:r>
    </w:p>
    <w:p w14:paraId="22E1C513"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4A522D6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6445ADA" w14:textId="77777777" w:rsidTr="005E4659">
        <w:tc>
          <w:tcPr>
            <w:tcW w:w="1908" w:type="dxa"/>
          </w:tcPr>
          <w:p w14:paraId="4DA5083C" w14:textId="77777777" w:rsidR="00914E26" w:rsidRPr="00460028" w:rsidRDefault="00914E26" w:rsidP="00414698">
            <w:pPr>
              <w:pStyle w:val="Tableheading"/>
            </w:pPr>
            <w:r w:rsidRPr="00460028">
              <w:t>Date</w:t>
            </w:r>
          </w:p>
        </w:tc>
        <w:tc>
          <w:tcPr>
            <w:tcW w:w="3576" w:type="dxa"/>
          </w:tcPr>
          <w:p w14:paraId="4F39BFA3" w14:textId="77777777" w:rsidR="00914E26" w:rsidRPr="00460028" w:rsidRDefault="00914E26" w:rsidP="00414698">
            <w:pPr>
              <w:pStyle w:val="Tableheading"/>
            </w:pPr>
            <w:r w:rsidRPr="00460028">
              <w:t>Page / Section Revised</w:t>
            </w:r>
          </w:p>
        </w:tc>
        <w:tc>
          <w:tcPr>
            <w:tcW w:w="5001" w:type="dxa"/>
          </w:tcPr>
          <w:p w14:paraId="7579A1E2" w14:textId="77777777" w:rsidR="00914E26" w:rsidRPr="00460028" w:rsidRDefault="00914E26" w:rsidP="00414698">
            <w:pPr>
              <w:pStyle w:val="Tableheading"/>
            </w:pPr>
            <w:r w:rsidRPr="00460028">
              <w:t>Requirement for Revision</w:t>
            </w:r>
          </w:p>
        </w:tc>
      </w:tr>
      <w:tr w:rsidR="005E4659" w:rsidRPr="00460028" w14:paraId="4B267F5E" w14:textId="77777777" w:rsidTr="005E4659">
        <w:trPr>
          <w:trHeight w:val="851"/>
        </w:trPr>
        <w:tc>
          <w:tcPr>
            <w:tcW w:w="1908" w:type="dxa"/>
            <w:vAlign w:val="center"/>
          </w:tcPr>
          <w:p w14:paraId="175E51DD" w14:textId="77777777" w:rsidR="00914E26" w:rsidRPr="00C27E08" w:rsidRDefault="00914E26" w:rsidP="00914E26">
            <w:pPr>
              <w:pStyle w:val="Tabletext"/>
            </w:pPr>
          </w:p>
        </w:tc>
        <w:tc>
          <w:tcPr>
            <w:tcW w:w="3576" w:type="dxa"/>
            <w:vAlign w:val="center"/>
          </w:tcPr>
          <w:p w14:paraId="187737A5" w14:textId="77777777" w:rsidR="00914E26" w:rsidRPr="00C27E08" w:rsidRDefault="00914E26" w:rsidP="00914E26">
            <w:pPr>
              <w:pStyle w:val="Tabletext"/>
            </w:pPr>
          </w:p>
        </w:tc>
        <w:tc>
          <w:tcPr>
            <w:tcW w:w="5001" w:type="dxa"/>
            <w:vAlign w:val="center"/>
          </w:tcPr>
          <w:p w14:paraId="309E7CCD" w14:textId="77777777" w:rsidR="00914E26" w:rsidRPr="00460028" w:rsidRDefault="00914E26" w:rsidP="00914E26">
            <w:pPr>
              <w:pStyle w:val="Tabletext"/>
            </w:pPr>
          </w:p>
        </w:tc>
      </w:tr>
      <w:tr w:rsidR="005E4659" w:rsidRPr="00460028" w14:paraId="45124A9D" w14:textId="77777777" w:rsidTr="005E4659">
        <w:trPr>
          <w:trHeight w:val="851"/>
        </w:trPr>
        <w:tc>
          <w:tcPr>
            <w:tcW w:w="1908" w:type="dxa"/>
            <w:vAlign w:val="center"/>
          </w:tcPr>
          <w:p w14:paraId="1EF10A26" w14:textId="77777777" w:rsidR="00914E26" w:rsidRPr="00460028" w:rsidRDefault="00914E26" w:rsidP="00914E26">
            <w:pPr>
              <w:pStyle w:val="Tabletext"/>
            </w:pPr>
          </w:p>
        </w:tc>
        <w:tc>
          <w:tcPr>
            <w:tcW w:w="3576" w:type="dxa"/>
            <w:vAlign w:val="center"/>
          </w:tcPr>
          <w:p w14:paraId="201F14D8" w14:textId="77777777" w:rsidR="00914E26" w:rsidRPr="00460028" w:rsidRDefault="00914E26" w:rsidP="00914E26">
            <w:pPr>
              <w:pStyle w:val="Tabletext"/>
            </w:pPr>
          </w:p>
        </w:tc>
        <w:tc>
          <w:tcPr>
            <w:tcW w:w="5001" w:type="dxa"/>
            <w:vAlign w:val="center"/>
          </w:tcPr>
          <w:p w14:paraId="636F6F6B" w14:textId="77777777" w:rsidR="00914E26" w:rsidRPr="00460028" w:rsidRDefault="00914E26" w:rsidP="00914E26">
            <w:pPr>
              <w:pStyle w:val="Tabletext"/>
            </w:pPr>
          </w:p>
        </w:tc>
      </w:tr>
      <w:tr w:rsidR="005E4659" w:rsidRPr="00460028" w14:paraId="32D91A3C" w14:textId="77777777" w:rsidTr="005E4659">
        <w:trPr>
          <w:trHeight w:val="851"/>
        </w:trPr>
        <w:tc>
          <w:tcPr>
            <w:tcW w:w="1908" w:type="dxa"/>
            <w:vAlign w:val="center"/>
          </w:tcPr>
          <w:p w14:paraId="69C554B4" w14:textId="77777777" w:rsidR="00914E26" w:rsidRPr="00460028" w:rsidRDefault="00914E26" w:rsidP="00914E26">
            <w:pPr>
              <w:pStyle w:val="Tabletext"/>
            </w:pPr>
          </w:p>
        </w:tc>
        <w:tc>
          <w:tcPr>
            <w:tcW w:w="3576" w:type="dxa"/>
            <w:vAlign w:val="center"/>
          </w:tcPr>
          <w:p w14:paraId="524F7E44" w14:textId="77777777" w:rsidR="00914E26" w:rsidRPr="00460028" w:rsidRDefault="00914E26" w:rsidP="00914E26">
            <w:pPr>
              <w:pStyle w:val="Tabletext"/>
            </w:pPr>
          </w:p>
        </w:tc>
        <w:tc>
          <w:tcPr>
            <w:tcW w:w="5001" w:type="dxa"/>
            <w:vAlign w:val="center"/>
          </w:tcPr>
          <w:p w14:paraId="4EABE0BA" w14:textId="77777777" w:rsidR="00914E26" w:rsidRPr="00460028" w:rsidRDefault="00914E26" w:rsidP="00914E26">
            <w:pPr>
              <w:pStyle w:val="Tabletext"/>
            </w:pPr>
          </w:p>
        </w:tc>
      </w:tr>
      <w:tr w:rsidR="005E4659" w:rsidRPr="00460028" w14:paraId="7F548D7A" w14:textId="77777777" w:rsidTr="005E4659">
        <w:trPr>
          <w:trHeight w:val="851"/>
        </w:trPr>
        <w:tc>
          <w:tcPr>
            <w:tcW w:w="1908" w:type="dxa"/>
            <w:vAlign w:val="center"/>
          </w:tcPr>
          <w:p w14:paraId="4DD04165" w14:textId="77777777" w:rsidR="00914E26" w:rsidRPr="00460028" w:rsidRDefault="00914E26" w:rsidP="00914E26">
            <w:pPr>
              <w:pStyle w:val="Tabletext"/>
            </w:pPr>
          </w:p>
        </w:tc>
        <w:tc>
          <w:tcPr>
            <w:tcW w:w="3576" w:type="dxa"/>
            <w:vAlign w:val="center"/>
          </w:tcPr>
          <w:p w14:paraId="4969921D" w14:textId="77777777" w:rsidR="00914E26" w:rsidRPr="00460028" w:rsidRDefault="00914E26" w:rsidP="00914E26">
            <w:pPr>
              <w:pStyle w:val="Tabletext"/>
            </w:pPr>
          </w:p>
        </w:tc>
        <w:tc>
          <w:tcPr>
            <w:tcW w:w="5001" w:type="dxa"/>
            <w:vAlign w:val="center"/>
          </w:tcPr>
          <w:p w14:paraId="721734E1" w14:textId="77777777" w:rsidR="00914E26" w:rsidRPr="00460028" w:rsidRDefault="00914E26" w:rsidP="00914E26">
            <w:pPr>
              <w:pStyle w:val="Tabletext"/>
            </w:pPr>
          </w:p>
        </w:tc>
      </w:tr>
      <w:tr w:rsidR="005E4659" w:rsidRPr="00460028" w14:paraId="23624189" w14:textId="77777777" w:rsidTr="005E4659">
        <w:trPr>
          <w:trHeight w:val="851"/>
        </w:trPr>
        <w:tc>
          <w:tcPr>
            <w:tcW w:w="1908" w:type="dxa"/>
            <w:vAlign w:val="center"/>
          </w:tcPr>
          <w:p w14:paraId="69C47755" w14:textId="77777777" w:rsidR="00914E26" w:rsidRPr="00460028" w:rsidRDefault="00914E26" w:rsidP="00914E26">
            <w:pPr>
              <w:pStyle w:val="Tabletext"/>
            </w:pPr>
          </w:p>
        </w:tc>
        <w:tc>
          <w:tcPr>
            <w:tcW w:w="3576" w:type="dxa"/>
            <w:vAlign w:val="center"/>
          </w:tcPr>
          <w:p w14:paraId="3122D504" w14:textId="77777777" w:rsidR="00914E26" w:rsidRPr="00460028" w:rsidRDefault="00914E26" w:rsidP="00914E26">
            <w:pPr>
              <w:pStyle w:val="Tabletext"/>
            </w:pPr>
          </w:p>
        </w:tc>
        <w:tc>
          <w:tcPr>
            <w:tcW w:w="5001" w:type="dxa"/>
            <w:vAlign w:val="center"/>
          </w:tcPr>
          <w:p w14:paraId="2052CBD4" w14:textId="77777777" w:rsidR="00914E26" w:rsidRPr="00460028" w:rsidRDefault="00914E26" w:rsidP="00914E26">
            <w:pPr>
              <w:pStyle w:val="Tabletext"/>
            </w:pPr>
          </w:p>
        </w:tc>
      </w:tr>
      <w:tr w:rsidR="005E4659" w:rsidRPr="00460028" w14:paraId="7EC80A02" w14:textId="77777777" w:rsidTr="005E4659">
        <w:trPr>
          <w:trHeight w:val="851"/>
        </w:trPr>
        <w:tc>
          <w:tcPr>
            <w:tcW w:w="1908" w:type="dxa"/>
            <w:vAlign w:val="center"/>
          </w:tcPr>
          <w:p w14:paraId="0B78DD1F" w14:textId="77777777" w:rsidR="00914E26" w:rsidRPr="00460028" w:rsidRDefault="00914E26" w:rsidP="00914E26">
            <w:pPr>
              <w:pStyle w:val="Tabletext"/>
            </w:pPr>
          </w:p>
        </w:tc>
        <w:tc>
          <w:tcPr>
            <w:tcW w:w="3576" w:type="dxa"/>
            <w:vAlign w:val="center"/>
          </w:tcPr>
          <w:p w14:paraId="36C79227" w14:textId="77777777" w:rsidR="00914E26" w:rsidRPr="00460028" w:rsidRDefault="00914E26" w:rsidP="00914E26">
            <w:pPr>
              <w:pStyle w:val="Tabletext"/>
            </w:pPr>
          </w:p>
        </w:tc>
        <w:tc>
          <w:tcPr>
            <w:tcW w:w="5001" w:type="dxa"/>
            <w:vAlign w:val="center"/>
          </w:tcPr>
          <w:p w14:paraId="213EBC3C" w14:textId="77777777" w:rsidR="00914E26" w:rsidRPr="00460028" w:rsidRDefault="00914E26" w:rsidP="00914E26">
            <w:pPr>
              <w:pStyle w:val="Tabletext"/>
            </w:pPr>
          </w:p>
        </w:tc>
      </w:tr>
      <w:tr w:rsidR="005E4659" w:rsidRPr="00460028" w14:paraId="5B104393" w14:textId="77777777" w:rsidTr="005E4659">
        <w:trPr>
          <w:trHeight w:val="851"/>
        </w:trPr>
        <w:tc>
          <w:tcPr>
            <w:tcW w:w="1908" w:type="dxa"/>
            <w:vAlign w:val="center"/>
          </w:tcPr>
          <w:p w14:paraId="5B34E21D" w14:textId="77777777" w:rsidR="00914E26" w:rsidRPr="00460028" w:rsidRDefault="00914E26" w:rsidP="00914E26">
            <w:pPr>
              <w:pStyle w:val="Tabletext"/>
            </w:pPr>
          </w:p>
        </w:tc>
        <w:tc>
          <w:tcPr>
            <w:tcW w:w="3576" w:type="dxa"/>
            <w:vAlign w:val="center"/>
          </w:tcPr>
          <w:p w14:paraId="16D36840" w14:textId="77777777" w:rsidR="00914E26" w:rsidRPr="00460028" w:rsidRDefault="00914E26" w:rsidP="00914E26">
            <w:pPr>
              <w:pStyle w:val="Tabletext"/>
            </w:pPr>
          </w:p>
        </w:tc>
        <w:tc>
          <w:tcPr>
            <w:tcW w:w="5001" w:type="dxa"/>
            <w:vAlign w:val="center"/>
          </w:tcPr>
          <w:p w14:paraId="47532070" w14:textId="77777777" w:rsidR="00914E26" w:rsidRPr="00460028" w:rsidRDefault="00914E26" w:rsidP="00914E26">
            <w:pPr>
              <w:pStyle w:val="Tabletext"/>
            </w:pPr>
          </w:p>
        </w:tc>
      </w:tr>
    </w:tbl>
    <w:p w14:paraId="19FD44E8" w14:textId="77777777" w:rsidR="00914E26" w:rsidRDefault="00914E26" w:rsidP="00D74AE1"/>
    <w:p w14:paraId="24493E57"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5FE2ADAE" w14:textId="77777777" w:rsidR="00450D76"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50D76" w:rsidRPr="00D65843">
        <w:t>1.</w:t>
      </w:r>
      <w:r w:rsidR="00450D76">
        <w:rPr>
          <w:rFonts w:eastAsiaTheme="minorEastAsia"/>
          <w:b w:val="0"/>
          <w:color w:val="auto"/>
          <w:sz w:val="24"/>
          <w:szCs w:val="24"/>
          <w:lang w:val="en-US"/>
        </w:rPr>
        <w:tab/>
      </w:r>
      <w:r w:rsidR="00450D76">
        <w:t>SUMMARY</w:t>
      </w:r>
      <w:r w:rsidR="00450D76">
        <w:tab/>
      </w:r>
      <w:r w:rsidR="00450D76">
        <w:fldChar w:fldCharType="begin"/>
      </w:r>
      <w:r w:rsidR="00450D76">
        <w:instrText xml:space="preserve"> PAGEREF _Toc454809017 \h </w:instrText>
      </w:r>
      <w:r w:rsidR="00450D76">
        <w:fldChar w:fldCharType="separate"/>
      </w:r>
      <w:r w:rsidR="00450D76">
        <w:t>4</w:t>
      </w:r>
      <w:r w:rsidR="00450D76">
        <w:fldChar w:fldCharType="end"/>
      </w:r>
    </w:p>
    <w:p w14:paraId="162DE29A" w14:textId="77777777" w:rsidR="00450D76" w:rsidRDefault="00450D76">
      <w:pPr>
        <w:pStyle w:val="TOC1"/>
        <w:rPr>
          <w:rFonts w:eastAsiaTheme="minorEastAsia"/>
          <w:b w:val="0"/>
          <w:color w:val="auto"/>
          <w:sz w:val="24"/>
          <w:szCs w:val="24"/>
          <w:lang w:val="en-US"/>
        </w:rPr>
      </w:pPr>
      <w:r w:rsidRPr="00D65843">
        <w:t>2.</w:t>
      </w:r>
      <w:r>
        <w:rPr>
          <w:rFonts w:eastAsiaTheme="minorEastAsia"/>
          <w:b w:val="0"/>
          <w:color w:val="auto"/>
          <w:sz w:val="24"/>
          <w:szCs w:val="24"/>
          <w:lang w:val="en-US"/>
        </w:rPr>
        <w:tab/>
      </w:r>
      <w:r>
        <w:t>DEFINITION</w:t>
      </w:r>
      <w:r>
        <w:tab/>
      </w:r>
      <w:r>
        <w:fldChar w:fldCharType="begin"/>
      </w:r>
      <w:r>
        <w:instrText xml:space="preserve"> PAGEREF _Toc454809018 \h </w:instrText>
      </w:r>
      <w:r>
        <w:fldChar w:fldCharType="separate"/>
      </w:r>
      <w:r>
        <w:t>4</w:t>
      </w:r>
      <w:r>
        <w:fldChar w:fldCharType="end"/>
      </w:r>
    </w:p>
    <w:p w14:paraId="795AE11E" w14:textId="77777777" w:rsidR="00450D76" w:rsidRDefault="00450D76">
      <w:pPr>
        <w:pStyle w:val="TOC1"/>
        <w:rPr>
          <w:rFonts w:eastAsiaTheme="minorEastAsia"/>
          <w:b w:val="0"/>
          <w:color w:val="auto"/>
          <w:sz w:val="24"/>
          <w:szCs w:val="24"/>
          <w:lang w:val="en-US"/>
        </w:rPr>
      </w:pPr>
      <w:r w:rsidRPr="00D65843">
        <w:t>3.</w:t>
      </w:r>
      <w:r>
        <w:rPr>
          <w:rFonts w:eastAsiaTheme="minorEastAsia"/>
          <w:b w:val="0"/>
          <w:color w:val="auto"/>
          <w:sz w:val="24"/>
          <w:szCs w:val="24"/>
          <w:lang w:val="en-US"/>
        </w:rPr>
        <w:tab/>
      </w:r>
      <w:r>
        <w:t>OVERVIEW</w:t>
      </w:r>
      <w:r>
        <w:tab/>
      </w:r>
      <w:r>
        <w:fldChar w:fldCharType="begin"/>
      </w:r>
      <w:r>
        <w:instrText xml:space="preserve"> PAGEREF _Toc454809019 \h </w:instrText>
      </w:r>
      <w:r>
        <w:fldChar w:fldCharType="separate"/>
      </w:r>
      <w:r>
        <w:t>4</w:t>
      </w:r>
      <w:r>
        <w:fldChar w:fldCharType="end"/>
      </w:r>
    </w:p>
    <w:p w14:paraId="2E7B3E6D" w14:textId="77777777" w:rsidR="00450D76" w:rsidRDefault="00450D76">
      <w:pPr>
        <w:pStyle w:val="TOC1"/>
        <w:rPr>
          <w:rFonts w:eastAsiaTheme="minorEastAsia"/>
          <w:b w:val="0"/>
          <w:color w:val="auto"/>
          <w:sz w:val="24"/>
          <w:szCs w:val="24"/>
          <w:lang w:val="en-US"/>
        </w:rPr>
      </w:pPr>
      <w:r w:rsidRPr="00D65843">
        <w:t>4.</w:t>
      </w:r>
      <w:r>
        <w:rPr>
          <w:rFonts w:eastAsiaTheme="minorEastAsia"/>
          <w:b w:val="0"/>
          <w:color w:val="auto"/>
          <w:sz w:val="24"/>
          <w:szCs w:val="24"/>
          <w:lang w:val="en-US"/>
        </w:rPr>
        <w:tab/>
      </w:r>
      <w:r>
        <w:t>APPLICATION CRITERIA</w:t>
      </w:r>
      <w:r>
        <w:tab/>
      </w:r>
      <w:r>
        <w:fldChar w:fldCharType="begin"/>
      </w:r>
      <w:r>
        <w:instrText xml:space="preserve"> PAGEREF _Toc454809020 \h </w:instrText>
      </w:r>
      <w:r>
        <w:fldChar w:fldCharType="separate"/>
      </w:r>
      <w:r>
        <w:t>5</w:t>
      </w:r>
      <w:r>
        <w:fldChar w:fldCharType="end"/>
      </w:r>
    </w:p>
    <w:p w14:paraId="49169F42" w14:textId="77777777" w:rsidR="00450D76" w:rsidRDefault="00450D76">
      <w:pPr>
        <w:pStyle w:val="TOC1"/>
        <w:rPr>
          <w:rFonts w:eastAsiaTheme="minorEastAsia"/>
          <w:b w:val="0"/>
          <w:color w:val="auto"/>
          <w:sz w:val="24"/>
          <w:szCs w:val="24"/>
          <w:lang w:val="en-US"/>
        </w:rPr>
      </w:pPr>
      <w:r w:rsidRPr="00D65843">
        <w:t>5.</w:t>
      </w:r>
      <w:r>
        <w:rPr>
          <w:rFonts w:eastAsiaTheme="minorEastAsia"/>
          <w:b w:val="0"/>
          <w:color w:val="auto"/>
          <w:sz w:val="24"/>
          <w:szCs w:val="24"/>
          <w:lang w:val="en-US"/>
        </w:rPr>
        <w:tab/>
      </w:r>
      <w:r>
        <w:t>LIMITATIONS OF APPLICATION</w:t>
      </w:r>
      <w:r>
        <w:tab/>
      </w:r>
      <w:r>
        <w:fldChar w:fldCharType="begin"/>
      </w:r>
      <w:r>
        <w:instrText xml:space="preserve"> PAGEREF _Toc454809021 \h </w:instrText>
      </w:r>
      <w:r>
        <w:fldChar w:fldCharType="separate"/>
      </w:r>
      <w:r>
        <w:t>5</w:t>
      </w:r>
      <w:r>
        <w:fldChar w:fldCharType="end"/>
      </w:r>
    </w:p>
    <w:p w14:paraId="03E881A5" w14:textId="77777777" w:rsidR="00450D76" w:rsidRDefault="00450D76">
      <w:pPr>
        <w:pStyle w:val="TOC1"/>
        <w:rPr>
          <w:rFonts w:eastAsiaTheme="minorEastAsia"/>
          <w:b w:val="0"/>
          <w:color w:val="auto"/>
          <w:sz w:val="24"/>
          <w:szCs w:val="24"/>
          <w:lang w:val="en-US"/>
        </w:rPr>
      </w:pPr>
      <w:r w:rsidRPr="00D65843">
        <w:t>6.</w:t>
      </w:r>
      <w:r>
        <w:rPr>
          <w:rFonts w:eastAsiaTheme="minorEastAsia"/>
          <w:b w:val="0"/>
          <w:color w:val="auto"/>
          <w:sz w:val="24"/>
          <w:szCs w:val="24"/>
          <w:lang w:val="en-US"/>
        </w:rPr>
        <w:tab/>
      </w:r>
      <w:r>
        <w:t>SPECIFICATION TO INFORM A SUPPLIER</w:t>
      </w:r>
      <w:r>
        <w:tab/>
      </w:r>
      <w:r>
        <w:fldChar w:fldCharType="begin"/>
      </w:r>
      <w:r>
        <w:instrText xml:space="preserve"> PAGEREF _Toc454809022 \h </w:instrText>
      </w:r>
      <w:r>
        <w:fldChar w:fldCharType="separate"/>
      </w:r>
      <w:r>
        <w:t>5</w:t>
      </w:r>
      <w:r>
        <w:fldChar w:fldCharType="end"/>
      </w:r>
    </w:p>
    <w:p w14:paraId="09C2422E" w14:textId="77777777" w:rsidR="00450D76" w:rsidRDefault="00450D76">
      <w:pPr>
        <w:pStyle w:val="TOC1"/>
        <w:rPr>
          <w:rFonts w:eastAsiaTheme="minorEastAsia"/>
          <w:b w:val="0"/>
          <w:color w:val="auto"/>
          <w:sz w:val="24"/>
          <w:szCs w:val="24"/>
          <w:lang w:val="en-US"/>
        </w:rPr>
      </w:pPr>
      <w:r w:rsidRPr="00D65843">
        <w:t>7.</w:t>
      </w:r>
      <w:r>
        <w:rPr>
          <w:rFonts w:eastAsiaTheme="minorEastAsia"/>
          <w:b w:val="0"/>
          <w:color w:val="auto"/>
          <w:sz w:val="24"/>
          <w:szCs w:val="24"/>
          <w:lang w:val="en-US"/>
        </w:rPr>
        <w:tab/>
      </w:r>
      <w:r>
        <w:t>OPTIONS</w:t>
      </w:r>
      <w:r>
        <w:tab/>
      </w:r>
      <w:r>
        <w:fldChar w:fldCharType="begin"/>
      </w:r>
      <w:r>
        <w:instrText xml:space="preserve"> PAGEREF _Toc454809023 \h </w:instrText>
      </w:r>
      <w:r>
        <w:fldChar w:fldCharType="separate"/>
      </w:r>
      <w:r>
        <w:t>5</w:t>
      </w:r>
      <w:r>
        <w:fldChar w:fldCharType="end"/>
      </w:r>
    </w:p>
    <w:p w14:paraId="7C718AC4" w14:textId="77777777" w:rsidR="00450D76" w:rsidRDefault="00450D76">
      <w:pPr>
        <w:pStyle w:val="TOC1"/>
        <w:rPr>
          <w:rFonts w:eastAsiaTheme="minorEastAsia"/>
          <w:b w:val="0"/>
          <w:color w:val="auto"/>
          <w:sz w:val="24"/>
          <w:szCs w:val="24"/>
          <w:lang w:val="en-US"/>
        </w:rPr>
      </w:pPr>
      <w:r w:rsidRPr="00D65843">
        <w:t>8.</w:t>
      </w:r>
      <w:r>
        <w:rPr>
          <w:rFonts w:eastAsiaTheme="minorEastAsia"/>
          <w:b w:val="0"/>
          <w:color w:val="auto"/>
          <w:sz w:val="24"/>
          <w:szCs w:val="24"/>
          <w:lang w:val="en-US"/>
        </w:rPr>
        <w:tab/>
      </w:r>
      <w:r>
        <w:t>CONSTRUCTION &amp; DESIGN</w:t>
      </w:r>
      <w:r>
        <w:tab/>
      </w:r>
      <w:r>
        <w:fldChar w:fldCharType="begin"/>
      </w:r>
      <w:r>
        <w:instrText xml:space="preserve"> PAGEREF _Toc454809024 \h </w:instrText>
      </w:r>
      <w:r>
        <w:fldChar w:fldCharType="separate"/>
      </w:r>
      <w:r>
        <w:t>6</w:t>
      </w:r>
      <w:r>
        <w:fldChar w:fldCharType="end"/>
      </w:r>
    </w:p>
    <w:p w14:paraId="2AE579EA" w14:textId="77777777" w:rsidR="00450D76" w:rsidRDefault="00450D76">
      <w:pPr>
        <w:pStyle w:val="TOC1"/>
        <w:rPr>
          <w:rFonts w:eastAsiaTheme="minorEastAsia"/>
          <w:b w:val="0"/>
          <w:color w:val="auto"/>
          <w:sz w:val="24"/>
          <w:szCs w:val="24"/>
          <w:lang w:val="en-US"/>
        </w:rPr>
      </w:pPr>
      <w:r w:rsidRPr="00D65843">
        <w:t>9.</w:t>
      </w:r>
      <w:r>
        <w:rPr>
          <w:rFonts w:eastAsiaTheme="minorEastAsia"/>
          <w:b w:val="0"/>
          <w:color w:val="auto"/>
          <w:sz w:val="24"/>
          <w:szCs w:val="24"/>
          <w:lang w:val="en-US"/>
        </w:rPr>
        <w:tab/>
      </w:r>
      <w:r>
        <w:t>VENTING</w:t>
      </w:r>
      <w:r>
        <w:tab/>
      </w:r>
      <w:r>
        <w:fldChar w:fldCharType="begin"/>
      </w:r>
      <w:r>
        <w:instrText xml:space="preserve"> PAGEREF _Toc454809025 \h </w:instrText>
      </w:r>
      <w:r>
        <w:fldChar w:fldCharType="separate"/>
      </w:r>
      <w:r>
        <w:t>6</w:t>
      </w:r>
      <w:r>
        <w:fldChar w:fldCharType="end"/>
      </w:r>
    </w:p>
    <w:p w14:paraId="4082D176" w14:textId="77777777" w:rsidR="00450D76" w:rsidRDefault="00450D76">
      <w:pPr>
        <w:pStyle w:val="TOC1"/>
        <w:rPr>
          <w:rFonts w:eastAsiaTheme="minorEastAsia"/>
          <w:b w:val="0"/>
          <w:color w:val="auto"/>
          <w:sz w:val="24"/>
          <w:szCs w:val="24"/>
          <w:lang w:val="en-US"/>
        </w:rPr>
      </w:pPr>
      <w:r w:rsidRPr="00D65843">
        <w:t>10.</w:t>
      </w:r>
      <w:r>
        <w:rPr>
          <w:rFonts w:eastAsiaTheme="minorEastAsia"/>
          <w:b w:val="0"/>
          <w:color w:val="auto"/>
          <w:sz w:val="24"/>
          <w:szCs w:val="24"/>
          <w:lang w:val="en-US"/>
        </w:rPr>
        <w:tab/>
      </w:r>
      <w:r>
        <w:t>INTENSITY, RANGE AND POWER CONSUMPTION</w:t>
      </w:r>
      <w:r>
        <w:tab/>
      </w:r>
      <w:r>
        <w:fldChar w:fldCharType="begin"/>
      </w:r>
      <w:r>
        <w:instrText xml:space="preserve"> PAGEREF _Toc454809026 \h </w:instrText>
      </w:r>
      <w:r>
        <w:fldChar w:fldCharType="separate"/>
      </w:r>
      <w:r>
        <w:t>6</w:t>
      </w:r>
      <w:r>
        <w:fldChar w:fldCharType="end"/>
      </w:r>
    </w:p>
    <w:p w14:paraId="75AA7255" w14:textId="77777777" w:rsidR="00450D76" w:rsidRDefault="00450D76">
      <w:pPr>
        <w:pStyle w:val="TOC1"/>
        <w:rPr>
          <w:rFonts w:eastAsiaTheme="minorEastAsia"/>
          <w:b w:val="0"/>
          <w:color w:val="auto"/>
          <w:sz w:val="24"/>
          <w:szCs w:val="24"/>
          <w:lang w:val="en-US"/>
        </w:rPr>
      </w:pPr>
      <w:r w:rsidRPr="00D65843">
        <w:t>11.</w:t>
      </w:r>
      <w:r>
        <w:rPr>
          <w:rFonts w:eastAsiaTheme="minorEastAsia"/>
          <w:b w:val="0"/>
          <w:color w:val="auto"/>
          <w:sz w:val="24"/>
          <w:szCs w:val="24"/>
          <w:lang w:val="en-US"/>
        </w:rPr>
        <w:tab/>
      </w:r>
      <w:r>
        <w:t>PRODUCT SPECIFICATIONS</w:t>
      </w:r>
      <w:r>
        <w:tab/>
      </w:r>
      <w:r>
        <w:fldChar w:fldCharType="begin"/>
      </w:r>
      <w:r>
        <w:instrText xml:space="preserve"> PAGEREF _Toc454809027 \h </w:instrText>
      </w:r>
      <w:r>
        <w:fldChar w:fldCharType="separate"/>
      </w:r>
      <w:r>
        <w:t>6</w:t>
      </w:r>
      <w:r>
        <w:fldChar w:fldCharType="end"/>
      </w:r>
    </w:p>
    <w:p w14:paraId="26F1183F" w14:textId="77777777" w:rsidR="00450D76" w:rsidRDefault="00450D76">
      <w:pPr>
        <w:pStyle w:val="TOC2"/>
        <w:rPr>
          <w:rFonts w:eastAsiaTheme="minorEastAsia"/>
          <w:color w:val="auto"/>
          <w:sz w:val="24"/>
          <w:szCs w:val="24"/>
          <w:lang w:val="en-US"/>
        </w:rPr>
      </w:pPr>
      <w:r w:rsidRPr="00D65843">
        <w:t>11.1.</w:t>
      </w:r>
      <w:r>
        <w:rPr>
          <w:rFonts w:eastAsiaTheme="minorEastAsia"/>
          <w:color w:val="auto"/>
          <w:sz w:val="24"/>
          <w:szCs w:val="24"/>
          <w:lang w:val="en-US"/>
        </w:rPr>
        <w:tab/>
      </w:r>
      <w:r>
        <w:t>Light Intensity</w:t>
      </w:r>
      <w:r>
        <w:tab/>
      </w:r>
      <w:r>
        <w:fldChar w:fldCharType="begin"/>
      </w:r>
      <w:r>
        <w:instrText xml:space="preserve"> PAGEREF _Toc454809028 \h </w:instrText>
      </w:r>
      <w:r>
        <w:fldChar w:fldCharType="separate"/>
      </w:r>
      <w:r>
        <w:t>6</w:t>
      </w:r>
      <w:r>
        <w:fldChar w:fldCharType="end"/>
      </w:r>
    </w:p>
    <w:p w14:paraId="0A3BFBFC" w14:textId="77777777" w:rsidR="00450D76" w:rsidRDefault="00450D76">
      <w:pPr>
        <w:pStyle w:val="TOC2"/>
        <w:rPr>
          <w:rFonts w:eastAsiaTheme="minorEastAsia"/>
          <w:color w:val="auto"/>
          <w:sz w:val="24"/>
          <w:szCs w:val="24"/>
          <w:lang w:val="en-US"/>
        </w:rPr>
      </w:pPr>
      <w:r w:rsidRPr="00D65843">
        <w:t>11.2.</w:t>
      </w:r>
      <w:r>
        <w:rPr>
          <w:rFonts w:eastAsiaTheme="minorEastAsia"/>
          <w:color w:val="auto"/>
          <w:sz w:val="24"/>
          <w:szCs w:val="24"/>
          <w:lang w:val="en-US"/>
        </w:rPr>
        <w:tab/>
      </w:r>
      <w:r>
        <w:t>Range</w:t>
      </w:r>
      <w:r>
        <w:tab/>
      </w:r>
      <w:r>
        <w:fldChar w:fldCharType="begin"/>
      </w:r>
      <w:r>
        <w:instrText xml:space="preserve"> PAGEREF _Toc454809029 \h </w:instrText>
      </w:r>
      <w:r>
        <w:fldChar w:fldCharType="separate"/>
      </w:r>
      <w:r>
        <w:t>7</w:t>
      </w:r>
      <w:r>
        <w:fldChar w:fldCharType="end"/>
      </w:r>
    </w:p>
    <w:p w14:paraId="3A3EB6E2" w14:textId="77777777" w:rsidR="00450D76" w:rsidRDefault="00450D76">
      <w:pPr>
        <w:pStyle w:val="TOC2"/>
        <w:rPr>
          <w:rFonts w:eastAsiaTheme="minorEastAsia"/>
          <w:color w:val="auto"/>
          <w:sz w:val="24"/>
          <w:szCs w:val="24"/>
          <w:lang w:val="en-US"/>
        </w:rPr>
      </w:pPr>
      <w:r w:rsidRPr="00D65843">
        <w:t>11.3.</w:t>
      </w:r>
      <w:r>
        <w:rPr>
          <w:rFonts w:eastAsiaTheme="minorEastAsia"/>
          <w:color w:val="auto"/>
          <w:sz w:val="24"/>
          <w:szCs w:val="24"/>
          <w:lang w:val="en-US"/>
        </w:rPr>
        <w:tab/>
      </w:r>
      <w:r>
        <w:t>Vertical Beam Divergence</w:t>
      </w:r>
      <w:r>
        <w:tab/>
      </w:r>
      <w:r>
        <w:fldChar w:fldCharType="begin"/>
      </w:r>
      <w:r>
        <w:instrText xml:space="preserve"> PAGEREF _Toc454809030 \h </w:instrText>
      </w:r>
      <w:r>
        <w:fldChar w:fldCharType="separate"/>
      </w:r>
      <w:r>
        <w:t>7</w:t>
      </w:r>
      <w:r>
        <w:fldChar w:fldCharType="end"/>
      </w:r>
    </w:p>
    <w:p w14:paraId="12FAC8C2" w14:textId="77777777" w:rsidR="00450D76" w:rsidRDefault="00450D76">
      <w:pPr>
        <w:pStyle w:val="TOC2"/>
        <w:rPr>
          <w:rFonts w:eastAsiaTheme="minorEastAsia"/>
          <w:color w:val="auto"/>
          <w:sz w:val="24"/>
          <w:szCs w:val="24"/>
          <w:lang w:val="en-US"/>
        </w:rPr>
      </w:pPr>
      <w:r w:rsidRPr="00D65843">
        <w:t>11.4.</w:t>
      </w:r>
      <w:r>
        <w:rPr>
          <w:rFonts w:eastAsiaTheme="minorEastAsia"/>
          <w:color w:val="auto"/>
          <w:sz w:val="24"/>
          <w:szCs w:val="24"/>
          <w:lang w:val="en-US"/>
        </w:rPr>
        <w:tab/>
      </w:r>
      <w:r>
        <w:t>Horizontal Output</w:t>
      </w:r>
      <w:r>
        <w:tab/>
      </w:r>
      <w:r>
        <w:fldChar w:fldCharType="begin"/>
      </w:r>
      <w:r>
        <w:instrText xml:space="preserve"> PAGEREF _Toc454809031 \h </w:instrText>
      </w:r>
      <w:r>
        <w:fldChar w:fldCharType="separate"/>
      </w:r>
      <w:r>
        <w:t>7</w:t>
      </w:r>
      <w:r>
        <w:fldChar w:fldCharType="end"/>
      </w:r>
    </w:p>
    <w:p w14:paraId="39F466FC" w14:textId="77777777" w:rsidR="00450D76" w:rsidRDefault="00450D76">
      <w:pPr>
        <w:pStyle w:val="TOC2"/>
        <w:rPr>
          <w:rFonts w:eastAsiaTheme="minorEastAsia"/>
          <w:color w:val="auto"/>
          <w:sz w:val="24"/>
          <w:szCs w:val="24"/>
          <w:lang w:val="en-US"/>
        </w:rPr>
      </w:pPr>
      <w:r w:rsidRPr="00D65843">
        <w:t>11.5.</w:t>
      </w:r>
      <w:r>
        <w:rPr>
          <w:rFonts w:eastAsiaTheme="minorEastAsia"/>
          <w:color w:val="auto"/>
          <w:sz w:val="24"/>
          <w:szCs w:val="24"/>
          <w:lang w:val="en-US"/>
        </w:rPr>
        <w:tab/>
      </w:r>
      <w:r>
        <w:t>Autonomy</w:t>
      </w:r>
      <w:r>
        <w:tab/>
      </w:r>
      <w:r>
        <w:fldChar w:fldCharType="begin"/>
      </w:r>
      <w:r>
        <w:instrText xml:space="preserve"> PAGEREF _Toc454809032 \h </w:instrText>
      </w:r>
      <w:r>
        <w:fldChar w:fldCharType="separate"/>
      </w:r>
      <w:r>
        <w:t>7</w:t>
      </w:r>
      <w:r>
        <w:fldChar w:fldCharType="end"/>
      </w:r>
    </w:p>
    <w:p w14:paraId="701FA756" w14:textId="77777777" w:rsidR="00450D76" w:rsidRDefault="00450D76">
      <w:pPr>
        <w:pStyle w:val="TOC2"/>
        <w:rPr>
          <w:rFonts w:eastAsiaTheme="minorEastAsia"/>
          <w:color w:val="auto"/>
          <w:sz w:val="24"/>
          <w:szCs w:val="24"/>
          <w:lang w:val="en-US"/>
        </w:rPr>
      </w:pPr>
      <w:r w:rsidRPr="00D65843">
        <w:t>11.6.</w:t>
      </w:r>
      <w:r>
        <w:rPr>
          <w:rFonts w:eastAsiaTheme="minorEastAsia"/>
          <w:color w:val="auto"/>
          <w:sz w:val="24"/>
          <w:szCs w:val="24"/>
          <w:lang w:val="en-US"/>
        </w:rPr>
        <w:tab/>
      </w:r>
      <w:r>
        <w:t>Latitude Range</w:t>
      </w:r>
      <w:r>
        <w:tab/>
      </w:r>
      <w:r>
        <w:fldChar w:fldCharType="begin"/>
      </w:r>
      <w:r>
        <w:instrText xml:space="preserve"> PAGEREF _Toc454809033 \h </w:instrText>
      </w:r>
      <w:r>
        <w:fldChar w:fldCharType="separate"/>
      </w:r>
      <w:r>
        <w:t>7</w:t>
      </w:r>
      <w:r>
        <w:fldChar w:fldCharType="end"/>
      </w:r>
    </w:p>
    <w:p w14:paraId="09638DA0" w14:textId="77777777" w:rsidR="00450D76" w:rsidRDefault="00450D76">
      <w:pPr>
        <w:pStyle w:val="TOC2"/>
        <w:rPr>
          <w:rFonts w:eastAsiaTheme="minorEastAsia"/>
          <w:color w:val="auto"/>
          <w:sz w:val="24"/>
          <w:szCs w:val="24"/>
          <w:lang w:val="en-US"/>
        </w:rPr>
      </w:pPr>
      <w:r w:rsidRPr="00D65843">
        <w:t>11.7.</w:t>
      </w:r>
      <w:r>
        <w:rPr>
          <w:rFonts w:eastAsiaTheme="minorEastAsia"/>
          <w:color w:val="auto"/>
          <w:sz w:val="24"/>
          <w:szCs w:val="24"/>
          <w:lang w:val="en-US"/>
        </w:rPr>
        <w:tab/>
      </w:r>
      <w:r>
        <w:t>Temperature Range</w:t>
      </w:r>
      <w:r>
        <w:tab/>
      </w:r>
      <w:r>
        <w:fldChar w:fldCharType="begin"/>
      </w:r>
      <w:r>
        <w:instrText xml:space="preserve"> PAGEREF _Toc454809034 \h </w:instrText>
      </w:r>
      <w:r>
        <w:fldChar w:fldCharType="separate"/>
      </w:r>
      <w:r>
        <w:t>7</w:t>
      </w:r>
      <w:r>
        <w:fldChar w:fldCharType="end"/>
      </w:r>
    </w:p>
    <w:p w14:paraId="4B3CDE82" w14:textId="77777777" w:rsidR="00450D76" w:rsidRDefault="00450D76">
      <w:pPr>
        <w:pStyle w:val="TOC2"/>
        <w:rPr>
          <w:rFonts w:eastAsiaTheme="minorEastAsia"/>
          <w:color w:val="auto"/>
          <w:sz w:val="24"/>
          <w:szCs w:val="24"/>
          <w:lang w:val="en-US"/>
        </w:rPr>
      </w:pPr>
      <w:r w:rsidRPr="00D65843">
        <w:t>11.8.</w:t>
      </w:r>
      <w:r>
        <w:rPr>
          <w:rFonts w:eastAsiaTheme="minorEastAsia"/>
          <w:color w:val="auto"/>
          <w:sz w:val="24"/>
          <w:szCs w:val="24"/>
          <w:lang w:val="en-US"/>
        </w:rPr>
        <w:tab/>
      </w:r>
      <w:r>
        <w:t>On/Off Level</w:t>
      </w:r>
      <w:r>
        <w:tab/>
      </w:r>
      <w:r>
        <w:fldChar w:fldCharType="begin"/>
      </w:r>
      <w:r>
        <w:instrText xml:space="preserve"> PAGEREF _Toc454809035 \h </w:instrText>
      </w:r>
      <w:r>
        <w:fldChar w:fldCharType="separate"/>
      </w:r>
      <w:r>
        <w:t>7</w:t>
      </w:r>
      <w:r>
        <w:fldChar w:fldCharType="end"/>
      </w:r>
    </w:p>
    <w:p w14:paraId="79310195" w14:textId="77777777" w:rsidR="00450D76" w:rsidRDefault="00450D76">
      <w:pPr>
        <w:pStyle w:val="TOC2"/>
        <w:rPr>
          <w:rFonts w:eastAsiaTheme="minorEastAsia"/>
          <w:color w:val="auto"/>
          <w:sz w:val="24"/>
          <w:szCs w:val="24"/>
          <w:lang w:val="en-US"/>
        </w:rPr>
      </w:pPr>
      <w:r w:rsidRPr="00D65843">
        <w:t>11.9.</w:t>
      </w:r>
      <w:r>
        <w:rPr>
          <w:rFonts w:eastAsiaTheme="minorEastAsia"/>
          <w:color w:val="auto"/>
          <w:sz w:val="24"/>
          <w:szCs w:val="24"/>
          <w:lang w:val="en-US"/>
        </w:rPr>
        <w:tab/>
      </w:r>
      <w:r>
        <w:t>Light Source</w:t>
      </w:r>
      <w:r>
        <w:tab/>
      </w:r>
      <w:r>
        <w:fldChar w:fldCharType="begin"/>
      </w:r>
      <w:r>
        <w:instrText xml:space="preserve"> PAGEREF _Toc454809036 \h </w:instrText>
      </w:r>
      <w:r>
        <w:fldChar w:fldCharType="separate"/>
      </w:r>
      <w:r>
        <w:t>7</w:t>
      </w:r>
      <w:r>
        <w:fldChar w:fldCharType="end"/>
      </w:r>
    </w:p>
    <w:p w14:paraId="6816A198" w14:textId="77777777" w:rsidR="00450D76" w:rsidRDefault="00450D76">
      <w:pPr>
        <w:pStyle w:val="TOC2"/>
        <w:rPr>
          <w:rFonts w:eastAsiaTheme="minorEastAsia"/>
          <w:color w:val="auto"/>
          <w:sz w:val="24"/>
          <w:szCs w:val="24"/>
          <w:lang w:val="en-US"/>
        </w:rPr>
      </w:pPr>
      <w:r w:rsidRPr="00D65843">
        <w:t>11.10.</w:t>
      </w:r>
      <w:r>
        <w:rPr>
          <w:rFonts w:eastAsiaTheme="minorEastAsia"/>
          <w:color w:val="auto"/>
          <w:sz w:val="24"/>
          <w:szCs w:val="24"/>
          <w:lang w:val="en-US"/>
        </w:rPr>
        <w:tab/>
      </w:r>
      <w:r>
        <w:t>Chromaticity</w:t>
      </w:r>
      <w:r>
        <w:tab/>
      </w:r>
      <w:r>
        <w:fldChar w:fldCharType="begin"/>
      </w:r>
      <w:r>
        <w:instrText xml:space="preserve"> PAGEREF _Toc454809037 \h </w:instrText>
      </w:r>
      <w:r>
        <w:fldChar w:fldCharType="separate"/>
      </w:r>
      <w:r>
        <w:t>7</w:t>
      </w:r>
      <w:r>
        <w:fldChar w:fldCharType="end"/>
      </w:r>
    </w:p>
    <w:p w14:paraId="474236C9" w14:textId="77777777" w:rsidR="00450D76" w:rsidRDefault="00450D76">
      <w:pPr>
        <w:pStyle w:val="TOC2"/>
        <w:rPr>
          <w:rFonts w:eastAsiaTheme="minorEastAsia"/>
          <w:color w:val="auto"/>
          <w:sz w:val="24"/>
          <w:szCs w:val="24"/>
          <w:lang w:val="en-US"/>
        </w:rPr>
      </w:pPr>
      <w:r w:rsidRPr="00D65843">
        <w:t>11.11.</w:t>
      </w:r>
      <w:r>
        <w:rPr>
          <w:rFonts w:eastAsiaTheme="minorEastAsia"/>
          <w:color w:val="auto"/>
          <w:sz w:val="24"/>
          <w:szCs w:val="24"/>
          <w:lang w:val="en-US"/>
        </w:rPr>
        <w:tab/>
      </w:r>
      <w:r>
        <w:t>Rhythmic characters</w:t>
      </w:r>
      <w:r>
        <w:tab/>
      </w:r>
      <w:r>
        <w:fldChar w:fldCharType="begin"/>
      </w:r>
      <w:r>
        <w:instrText xml:space="preserve"> PAGEREF _Toc454809038 \h </w:instrText>
      </w:r>
      <w:r>
        <w:fldChar w:fldCharType="separate"/>
      </w:r>
      <w:r>
        <w:t>7</w:t>
      </w:r>
      <w:r>
        <w:fldChar w:fldCharType="end"/>
      </w:r>
    </w:p>
    <w:p w14:paraId="523C8C71" w14:textId="77777777" w:rsidR="00450D76" w:rsidRDefault="00450D76">
      <w:pPr>
        <w:pStyle w:val="TOC2"/>
        <w:rPr>
          <w:rFonts w:eastAsiaTheme="minorEastAsia"/>
          <w:color w:val="auto"/>
          <w:sz w:val="24"/>
          <w:szCs w:val="24"/>
          <w:lang w:val="en-US"/>
        </w:rPr>
      </w:pPr>
      <w:r w:rsidRPr="00D65843">
        <w:t>11.12.</w:t>
      </w:r>
      <w:r>
        <w:rPr>
          <w:rFonts w:eastAsiaTheme="minorEastAsia"/>
          <w:color w:val="auto"/>
          <w:sz w:val="24"/>
          <w:szCs w:val="24"/>
          <w:lang w:val="en-US"/>
        </w:rPr>
        <w:tab/>
      </w:r>
      <w:r>
        <w:t>Power Management</w:t>
      </w:r>
      <w:r>
        <w:tab/>
      </w:r>
      <w:r>
        <w:fldChar w:fldCharType="begin"/>
      </w:r>
      <w:r>
        <w:instrText xml:space="preserve"> PAGEREF _Toc454809039 \h </w:instrText>
      </w:r>
      <w:r>
        <w:fldChar w:fldCharType="separate"/>
      </w:r>
      <w:r>
        <w:t>7</w:t>
      </w:r>
      <w:r>
        <w:fldChar w:fldCharType="end"/>
      </w:r>
    </w:p>
    <w:p w14:paraId="77E4B991" w14:textId="77777777" w:rsidR="00450D76" w:rsidRDefault="00450D76">
      <w:pPr>
        <w:pStyle w:val="TOC2"/>
        <w:rPr>
          <w:rFonts w:eastAsiaTheme="minorEastAsia"/>
          <w:color w:val="auto"/>
          <w:sz w:val="24"/>
          <w:szCs w:val="24"/>
          <w:lang w:val="en-US"/>
        </w:rPr>
      </w:pPr>
      <w:r w:rsidRPr="00D65843">
        <w:t>11.13.</w:t>
      </w:r>
      <w:r>
        <w:rPr>
          <w:rFonts w:eastAsiaTheme="minorEastAsia"/>
          <w:color w:val="auto"/>
          <w:sz w:val="24"/>
          <w:szCs w:val="24"/>
          <w:lang w:val="en-US"/>
        </w:rPr>
        <w:tab/>
      </w:r>
      <w:r>
        <w:t>Additional Important Specifications</w:t>
      </w:r>
      <w:r>
        <w:tab/>
      </w:r>
      <w:r>
        <w:fldChar w:fldCharType="begin"/>
      </w:r>
      <w:r>
        <w:instrText xml:space="preserve"> PAGEREF _Toc454809040 \h </w:instrText>
      </w:r>
      <w:r>
        <w:fldChar w:fldCharType="separate"/>
      </w:r>
      <w:r>
        <w:t>8</w:t>
      </w:r>
      <w:r>
        <w:fldChar w:fldCharType="end"/>
      </w:r>
    </w:p>
    <w:p w14:paraId="1CAFECCF" w14:textId="77777777" w:rsidR="00450D76" w:rsidRDefault="00450D76">
      <w:pPr>
        <w:pStyle w:val="TOC1"/>
        <w:rPr>
          <w:rFonts w:eastAsiaTheme="minorEastAsia"/>
          <w:b w:val="0"/>
          <w:color w:val="auto"/>
          <w:sz w:val="24"/>
          <w:szCs w:val="24"/>
          <w:lang w:val="en-US"/>
        </w:rPr>
      </w:pPr>
      <w:r w:rsidRPr="00D65843">
        <w:t>12.</w:t>
      </w:r>
      <w:r>
        <w:rPr>
          <w:rFonts w:eastAsiaTheme="minorEastAsia"/>
          <w:b w:val="0"/>
          <w:color w:val="auto"/>
          <w:sz w:val="24"/>
          <w:szCs w:val="24"/>
          <w:lang w:val="en-US"/>
        </w:rPr>
        <w:tab/>
      </w:r>
      <w:r>
        <w:t>POWER SYSTEM MODELLING</w:t>
      </w:r>
      <w:r>
        <w:tab/>
      </w:r>
      <w:r>
        <w:fldChar w:fldCharType="begin"/>
      </w:r>
      <w:r>
        <w:instrText xml:space="preserve"> PAGEREF _Toc454809041 \h </w:instrText>
      </w:r>
      <w:r>
        <w:fldChar w:fldCharType="separate"/>
      </w:r>
      <w:r>
        <w:t>8</w:t>
      </w:r>
      <w:r>
        <w:fldChar w:fldCharType="end"/>
      </w:r>
    </w:p>
    <w:p w14:paraId="241C81DD" w14:textId="77777777" w:rsidR="00450D76" w:rsidRDefault="00450D76">
      <w:pPr>
        <w:pStyle w:val="TOC1"/>
        <w:rPr>
          <w:rFonts w:eastAsiaTheme="minorEastAsia"/>
          <w:b w:val="0"/>
          <w:color w:val="auto"/>
          <w:sz w:val="24"/>
          <w:szCs w:val="24"/>
          <w:lang w:val="en-US"/>
        </w:rPr>
      </w:pPr>
      <w:r w:rsidRPr="00D65843">
        <w:t>13.</w:t>
      </w:r>
      <w:r>
        <w:rPr>
          <w:rFonts w:eastAsiaTheme="minorEastAsia"/>
          <w:b w:val="0"/>
          <w:color w:val="auto"/>
          <w:sz w:val="24"/>
          <w:szCs w:val="24"/>
          <w:lang w:val="en-US"/>
        </w:rPr>
        <w:tab/>
      </w:r>
      <w:r>
        <w:t>MAINTENANCE</w:t>
      </w:r>
      <w:r>
        <w:tab/>
      </w:r>
      <w:r>
        <w:fldChar w:fldCharType="begin"/>
      </w:r>
      <w:r>
        <w:instrText xml:space="preserve"> PAGEREF _Toc454809042 \h </w:instrText>
      </w:r>
      <w:r>
        <w:fldChar w:fldCharType="separate"/>
      </w:r>
      <w:r>
        <w:t>8</w:t>
      </w:r>
      <w:r>
        <w:fldChar w:fldCharType="end"/>
      </w:r>
    </w:p>
    <w:p w14:paraId="74AECBC1" w14:textId="77777777" w:rsidR="00450D76" w:rsidRDefault="00450D76">
      <w:pPr>
        <w:pStyle w:val="TOC1"/>
        <w:rPr>
          <w:rFonts w:eastAsiaTheme="minorEastAsia"/>
          <w:b w:val="0"/>
          <w:color w:val="auto"/>
          <w:sz w:val="24"/>
          <w:szCs w:val="24"/>
          <w:lang w:val="en-US"/>
        </w:rPr>
      </w:pPr>
      <w:r w:rsidRPr="00D65843">
        <w:t>14.</w:t>
      </w:r>
      <w:r>
        <w:rPr>
          <w:rFonts w:eastAsiaTheme="minorEastAsia"/>
          <w:b w:val="0"/>
          <w:color w:val="auto"/>
          <w:sz w:val="24"/>
          <w:szCs w:val="24"/>
          <w:lang w:val="en-US"/>
        </w:rPr>
        <w:tab/>
      </w:r>
      <w:r>
        <w:t>A</w:t>
      </w:r>
      <w:r w:rsidRPr="00D65843">
        <w:t>CRONYMS</w:t>
      </w:r>
      <w:r>
        <w:tab/>
      </w:r>
      <w:r>
        <w:fldChar w:fldCharType="begin"/>
      </w:r>
      <w:r>
        <w:instrText xml:space="preserve"> PAGEREF _Toc454809043 \h </w:instrText>
      </w:r>
      <w:r>
        <w:fldChar w:fldCharType="separate"/>
      </w:r>
      <w:r>
        <w:t>8</w:t>
      </w:r>
      <w:r>
        <w:fldChar w:fldCharType="end"/>
      </w:r>
    </w:p>
    <w:p w14:paraId="51C27CB1" w14:textId="4DF8601A" w:rsidR="00161325" w:rsidRPr="00C91630" w:rsidRDefault="004A4EC4" w:rsidP="00D30D2D">
      <w:r>
        <w:rPr>
          <w:rFonts w:eastAsia="Times New Roman" w:cs="Times New Roman"/>
          <w:b/>
          <w:noProof/>
          <w:color w:val="00558C" w:themeColor="accent1"/>
          <w:sz w:val="22"/>
          <w:szCs w:val="20"/>
        </w:rPr>
        <w:fldChar w:fldCharType="end"/>
      </w:r>
    </w:p>
    <w:p w14:paraId="2D3667E8" w14:textId="77777777" w:rsidR="00994D97" w:rsidRDefault="00994D97" w:rsidP="00C9558A">
      <w:pPr>
        <w:pStyle w:val="ListofFigures"/>
      </w:pPr>
      <w:r w:rsidRPr="00441393">
        <w:t>List of Figures</w:t>
      </w:r>
    </w:p>
    <w:p w14:paraId="0964F98F" w14:textId="77777777" w:rsidR="00B31F51"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B31F51">
        <w:rPr>
          <w:noProof/>
        </w:rPr>
        <w:t>Figure 1</w:t>
      </w:r>
      <w:r w:rsidR="00B31F51">
        <w:rPr>
          <w:rFonts w:eastAsiaTheme="minorEastAsia"/>
          <w:i w:val="0"/>
          <w:noProof/>
          <w:sz w:val="24"/>
          <w:szCs w:val="24"/>
          <w:lang w:val="en-US"/>
        </w:rPr>
        <w:tab/>
      </w:r>
      <w:r w:rsidR="00B31F51">
        <w:rPr>
          <w:noProof/>
        </w:rPr>
        <w:t>Generic impression of an IPSL</w:t>
      </w:r>
      <w:r w:rsidR="00B31F51">
        <w:rPr>
          <w:noProof/>
        </w:rPr>
        <w:tab/>
      </w:r>
      <w:r w:rsidR="00B31F51">
        <w:rPr>
          <w:noProof/>
        </w:rPr>
        <w:fldChar w:fldCharType="begin"/>
      </w:r>
      <w:r w:rsidR="00B31F51">
        <w:rPr>
          <w:noProof/>
        </w:rPr>
        <w:instrText xml:space="preserve"> PAGEREF _Toc451957597 \h </w:instrText>
      </w:r>
      <w:r w:rsidR="00B31F51">
        <w:rPr>
          <w:noProof/>
        </w:rPr>
      </w:r>
      <w:r w:rsidR="00B31F51">
        <w:rPr>
          <w:noProof/>
        </w:rPr>
        <w:fldChar w:fldCharType="separate"/>
      </w:r>
      <w:r w:rsidR="00B31F51">
        <w:rPr>
          <w:noProof/>
        </w:rPr>
        <w:t>4</w:t>
      </w:r>
      <w:r w:rsidR="00B31F51">
        <w:rPr>
          <w:noProof/>
        </w:rPr>
        <w:fldChar w:fldCharType="end"/>
      </w:r>
    </w:p>
    <w:p w14:paraId="1D5ADE49" w14:textId="01C68DAA" w:rsidR="00B07717" w:rsidRPr="00B31F51" w:rsidRDefault="00923B4D" w:rsidP="00B31F51">
      <w:pPr>
        <w:pStyle w:val="TableofFigures"/>
        <w:rPr>
          <w:i w:val="0"/>
        </w:rPr>
      </w:pPr>
      <w:r>
        <w:fldChar w:fldCharType="end"/>
      </w:r>
    </w:p>
    <w:p w14:paraId="420E45F3"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389E544B" w14:textId="15C07B4B" w:rsidR="004944C8" w:rsidRDefault="00A24048" w:rsidP="00DE2814">
      <w:pPr>
        <w:pStyle w:val="Heading1"/>
      </w:pPr>
      <w:bookmarkStart w:id="4" w:name="_Toc454809017"/>
      <w:commentRangeStart w:id="5"/>
      <w:commentRangeStart w:id="6"/>
      <w:r>
        <w:lastRenderedPageBreak/>
        <w:t>SUMMARY</w:t>
      </w:r>
      <w:commentRangeEnd w:id="5"/>
      <w:r>
        <w:rPr>
          <w:rStyle w:val="CommentReference"/>
          <w:rFonts w:asciiTheme="minorHAnsi" w:eastAsiaTheme="minorHAnsi" w:hAnsiTheme="minorHAnsi" w:cstheme="minorBidi"/>
          <w:b w:val="0"/>
          <w:bCs w:val="0"/>
          <w:caps w:val="0"/>
          <w:color w:val="auto"/>
        </w:rPr>
        <w:commentReference w:id="5"/>
      </w:r>
      <w:bookmarkEnd w:id="4"/>
      <w:commentRangeEnd w:id="6"/>
      <w:r w:rsidR="00716828">
        <w:rPr>
          <w:rStyle w:val="CommentReference"/>
          <w:rFonts w:asciiTheme="minorHAnsi" w:eastAsiaTheme="minorHAnsi" w:hAnsiTheme="minorHAnsi" w:cstheme="minorBidi"/>
          <w:b w:val="0"/>
          <w:bCs w:val="0"/>
          <w:caps w:val="0"/>
          <w:color w:val="auto"/>
        </w:rPr>
        <w:commentReference w:id="6"/>
      </w:r>
    </w:p>
    <w:p w14:paraId="2D1492FF" w14:textId="77777777" w:rsidR="004944C8" w:rsidRDefault="004944C8" w:rsidP="004944C8">
      <w:pPr>
        <w:pStyle w:val="Heading1separatationline"/>
      </w:pPr>
    </w:p>
    <w:p w14:paraId="23129FBE" w14:textId="77777777" w:rsidR="00A24048" w:rsidRDefault="00A24048" w:rsidP="00A24048">
      <w:pPr>
        <w:pStyle w:val="BodyText"/>
      </w:pPr>
      <w:r>
        <w:t>This guideline provides an overview and guidance for use of Integrated Power System lanterns.</w:t>
      </w:r>
    </w:p>
    <w:p w14:paraId="1C870215" w14:textId="3D8C3508" w:rsidR="00A24048" w:rsidRDefault="00A24048" w:rsidP="00A24048">
      <w:pPr>
        <w:pStyle w:val="Heading1"/>
      </w:pPr>
      <w:bookmarkStart w:id="7" w:name="_Toc454809018"/>
      <w:r>
        <w:t>DEFINITION</w:t>
      </w:r>
      <w:bookmarkEnd w:id="7"/>
    </w:p>
    <w:p w14:paraId="46DB37CB" w14:textId="77777777" w:rsidR="00A24048" w:rsidRPr="00A24048" w:rsidRDefault="00A24048" w:rsidP="00A24048">
      <w:pPr>
        <w:pStyle w:val="Heading1separatationline"/>
      </w:pPr>
    </w:p>
    <w:p w14:paraId="0267B31A" w14:textId="77777777" w:rsidR="00A24048" w:rsidRDefault="00A24048" w:rsidP="00A24048">
      <w:pPr>
        <w:pStyle w:val="BodyText"/>
      </w:pPr>
      <w:r>
        <w:t>An Integrated Power System Lantern (IPSL) is defined by a device that includes:</w:t>
      </w:r>
    </w:p>
    <w:p w14:paraId="5F4EAD42" w14:textId="5D36B35E" w:rsidR="00A24048" w:rsidRDefault="00D30D2D" w:rsidP="002D7D2F">
      <w:pPr>
        <w:pStyle w:val="Bullet1"/>
      </w:pPr>
      <w:r w:rsidRPr="00D30D2D">
        <w:rPr>
          <w:highlight w:val="yellow"/>
        </w:rPr>
        <w:t>A p</w:t>
      </w:r>
      <w:r>
        <w:t>hoto</w:t>
      </w:r>
      <w:r w:rsidR="00A24048">
        <w:t>voltaic power source;</w:t>
      </w:r>
    </w:p>
    <w:p w14:paraId="68599B63" w14:textId="5D5F1DF3" w:rsidR="00A24048" w:rsidRDefault="00A24048" w:rsidP="002D7D2F">
      <w:pPr>
        <w:pStyle w:val="Bullet1"/>
      </w:pPr>
      <w:r>
        <w:t>Power storage;</w:t>
      </w:r>
    </w:p>
    <w:p w14:paraId="50AB10B6" w14:textId="250CCDB8" w:rsidR="00A24048" w:rsidRDefault="00A24048" w:rsidP="002D7D2F">
      <w:pPr>
        <w:pStyle w:val="Bullet1"/>
      </w:pPr>
      <w:r>
        <w:t>Charge regulation;</w:t>
      </w:r>
    </w:p>
    <w:p w14:paraId="4DACF799" w14:textId="773CD6EB" w:rsidR="00A24048" w:rsidRDefault="00A24048" w:rsidP="002D7D2F">
      <w:pPr>
        <w:pStyle w:val="Bullet1"/>
      </w:pPr>
      <w:r>
        <w:t>A lens focussed LED light source;</w:t>
      </w:r>
    </w:p>
    <w:p w14:paraId="7FA38E7B" w14:textId="740DF5B8" w:rsidR="00A24048" w:rsidRDefault="00A24048" w:rsidP="002D7D2F">
      <w:pPr>
        <w:pStyle w:val="Bullet1"/>
      </w:pPr>
      <w:r>
        <w:t>Rhythmic character coding;</w:t>
      </w:r>
    </w:p>
    <w:p w14:paraId="409E0616" w14:textId="161890D9" w:rsidR="00A24048" w:rsidRDefault="00A24048" w:rsidP="002D7D2F">
      <w:pPr>
        <w:pStyle w:val="Bullet1"/>
      </w:pPr>
      <w:r>
        <w:t>Day</w:t>
      </w:r>
      <w:r w:rsidR="00D30D2D">
        <w:t xml:space="preserve"> </w:t>
      </w:r>
      <w:r>
        <w:t>/ night switching</w:t>
      </w:r>
      <w:r w:rsidR="00D30D2D">
        <w:t xml:space="preserve"> </w:t>
      </w:r>
      <w:r w:rsidR="00D30D2D" w:rsidRPr="00D30D2D">
        <w:rPr>
          <w:highlight w:val="yellow"/>
        </w:rPr>
        <w:t>capability</w:t>
      </w:r>
      <w:r>
        <w:t>;</w:t>
      </w:r>
    </w:p>
    <w:p w14:paraId="095C4825" w14:textId="37549805" w:rsidR="00A24048" w:rsidRDefault="00A24048" w:rsidP="002D7D2F">
      <w:pPr>
        <w:pStyle w:val="Bullet1"/>
      </w:pPr>
      <w:r>
        <w:t>Ability to accept external programming commands;</w:t>
      </w:r>
    </w:p>
    <w:p w14:paraId="3448783A" w14:textId="4358C9A3" w:rsidR="00A24048" w:rsidRDefault="00A24048" w:rsidP="002D7D2F">
      <w:pPr>
        <w:pStyle w:val="Bullet1"/>
      </w:pPr>
      <w:r>
        <w:t>Ability to isolate the light to facilitate shipping &amp; storage;</w:t>
      </w:r>
    </w:p>
    <w:p w14:paraId="5B39192B" w14:textId="6643EF7A" w:rsidR="00A24048" w:rsidRDefault="00A24048" w:rsidP="002D7D2F">
      <w:pPr>
        <w:pStyle w:val="Bullet1"/>
      </w:pPr>
      <w:r>
        <w:t>Options of the inclusion of GPS and communication modules (possibly to indicate battery status etc</w:t>
      </w:r>
      <w:r w:rsidR="002D7D2F">
        <w:t>.</w:t>
      </w:r>
      <w:r>
        <w:t>).</w:t>
      </w:r>
    </w:p>
    <w:p w14:paraId="38876721" w14:textId="77777777" w:rsidR="00A24048" w:rsidRDefault="00A24048" w:rsidP="00A24048">
      <w:pPr>
        <w:pStyle w:val="BodyText"/>
      </w:pPr>
      <w:r>
        <w:t>All the above, housed together in a single unit.</w:t>
      </w:r>
    </w:p>
    <w:bookmarkStart w:id="8" w:name="_MON_1158862024"/>
    <w:bookmarkEnd w:id="8"/>
    <w:bookmarkStart w:id="9" w:name="_MON_1158862163"/>
    <w:bookmarkEnd w:id="9"/>
    <w:p w14:paraId="0957FAA3" w14:textId="4B22655B" w:rsidR="004944C8" w:rsidRDefault="00A24048" w:rsidP="00A24048">
      <w:pPr>
        <w:pStyle w:val="BodyText"/>
        <w:jc w:val="center"/>
      </w:pPr>
      <w:r>
        <w:object w:dxaOrig="7680" w:dyaOrig="10440" w14:anchorId="47FCDF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25pt;height:261pt" o:ole="">
            <v:imagedata r:id="rId20" o:title=""/>
          </v:shape>
          <o:OLEObject Type="Embed" ProgID="Word.Document.8" ShapeID="_x0000_i1025" DrawAspect="Content" ObjectID="_1537819202" r:id="rId21">
            <o:FieldCodes>\s</o:FieldCodes>
          </o:OLEObject>
        </w:object>
      </w:r>
    </w:p>
    <w:p w14:paraId="0437628E" w14:textId="190098E2" w:rsidR="00A24048" w:rsidRDefault="00A24048" w:rsidP="00A24048">
      <w:pPr>
        <w:pStyle w:val="Figurecaption"/>
        <w:jc w:val="center"/>
      </w:pPr>
      <w:bookmarkStart w:id="10" w:name="_Toc244936779"/>
      <w:bookmarkStart w:id="11" w:name="_Toc451957597"/>
      <w:r>
        <w:t>Generic impression of an IPSL</w:t>
      </w:r>
      <w:bookmarkEnd w:id="10"/>
      <w:bookmarkEnd w:id="11"/>
    </w:p>
    <w:p w14:paraId="183F0A12" w14:textId="22DF1EAA" w:rsidR="00A24048" w:rsidRDefault="00A24048" w:rsidP="00A24048">
      <w:pPr>
        <w:pStyle w:val="Heading1"/>
      </w:pPr>
      <w:bookmarkStart w:id="12" w:name="_Toc454809019"/>
      <w:r>
        <w:t>OVERVIEW</w:t>
      </w:r>
      <w:bookmarkEnd w:id="12"/>
    </w:p>
    <w:p w14:paraId="01974282" w14:textId="77777777" w:rsidR="00A24048" w:rsidRPr="00A24048" w:rsidRDefault="00A24048" w:rsidP="00A24048">
      <w:pPr>
        <w:pStyle w:val="Heading1separatationline"/>
      </w:pPr>
    </w:p>
    <w:p w14:paraId="348757E6" w14:textId="3FD64851" w:rsidR="00A24048" w:rsidRDefault="00A24048" w:rsidP="00A24048">
      <w:pPr>
        <w:pStyle w:val="BodyText"/>
      </w:pPr>
      <w:r>
        <w:t xml:space="preserve">IPSL have application advantages for certain situations.  By incorporating modern technologies, they can be small, durable, reliable, cost effective and fully self-contained.  Technological advances in light emitting diodes (LEDs), photovoltaics (Solar Panels) and batteries complement each other and facilitate a compact lantern.  In order to operate efficiently, these lanterns must be designed for a wide range of solar conditions (i.e. sunlight available to </w:t>
      </w:r>
      <w:r>
        <w:lastRenderedPageBreak/>
        <w:t>charge the lantern) while maintaining a specified optical output over the expected operating lifetime.  These lanterns must match the application to ensure reliable operation.</w:t>
      </w:r>
    </w:p>
    <w:p w14:paraId="4743D4F1" w14:textId="1AA1293D" w:rsidR="00A24048" w:rsidRDefault="00A24048" w:rsidP="00A24048">
      <w:pPr>
        <w:pStyle w:val="Heading1"/>
      </w:pPr>
      <w:bookmarkStart w:id="13" w:name="_Toc454809020"/>
      <w:r>
        <w:t>APPLICATION CRITERIA</w:t>
      </w:r>
      <w:bookmarkEnd w:id="13"/>
    </w:p>
    <w:p w14:paraId="33B7D7FC" w14:textId="77777777" w:rsidR="00A24048" w:rsidRPr="00A24048" w:rsidRDefault="00A24048" w:rsidP="00A24048">
      <w:pPr>
        <w:pStyle w:val="Heading1separatationline"/>
      </w:pPr>
    </w:p>
    <w:p w14:paraId="104CF8D8" w14:textId="3E5DF9F2" w:rsidR="00A24048" w:rsidRDefault="00A24048" w:rsidP="00004963">
      <w:pPr>
        <w:pStyle w:val="Bullet1"/>
      </w:pPr>
      <w:r>
        <w:t xml:space="preserve">Nominal range up to 5 </w:t>
      </w:r>
      <w:r w:rsidRPr="00D30D2D">
        <w:rPr>
          <w:highlight w:val="yellow"/>
        </w:rPr>
        <w:t>N</w:t>
      </w:r>
      <w:r>
        <w:t>M;</w:t>
      </w:r>
    </w:p>
    <w:p w14:paraId="73F34165" w14:textId="364A9CCB" w:rsidR="00A24048" w:rsidRDefault="00A24048" w:rsidP="00004963">
      <w:pPr>
        <w:pStyle w:val="Bullet1"/>
      </w:pPr>
      <w:r>
        <w:t>Areas with good solar insolation;</w:t>
      </w:r>
    </w:p>
    <w:p w14:paraId="5620B21B" w14:textId="676DF674" w:rsidR="00A24048" w:rsidRDefault="00A24048" w:rsidP="00004963">
      <w:pPr>
        <w:pStyle w:val="Bullet1"/>
      </w:pPr>
      <w:r>
        <w:t>Seasonal AtoN;</w:t>
      </w:r>
    </w:p>
    <w:p w14:paraId="3F5D9DBC" w14:textId="0094B0C3" w:rsidR="00A24048" w:rsidRDefault="00A24048" w:rsidP="00004963">
      <w:pPr>
        <w:pStyle w:val="Bullet1"/>
      </w:pPr>
      <w:r>
        <w:t>Areas that suffer from vandalism or theft;</w:t>
      </w:r>
    </w:p>
    <w:p w14:paraId="05790CAB" w14:textId="634DDC8A" w:rsidR="00A24048" w:rsidRDefault="00A24048" w:rsidP="00004963">
      <w:pPr>
        <w:pStyle w:val="Bullet1"/>
      </w:pPr>
      <w:r>
        <w:t>Small buoys with limited weight carrying ability;</w:t>
      </w:r>
    </w:p>
    <w:p w14:paraId="0FE7A7A8" w14:textId="3D1280B6" w:rsidR="00A24048" w:rsidRDefault="00A24048" w:rsidP="00004963">
      <w:pPr>
        <w:pStyle w:val="Bullet1"/>
      </w:pPr>
      <w:r>
        <w:t>Emergency Wreck Marking Buoys.</w:t>
      </w:r>
    </w:p>
    <w:p w14:paraId="45179FF6" w14:textId="09E09E9C" w:rsidR="00A24048" w:rsidRDefault="00A24048" w:rsidP="00A24048">
      <w:pPr>
        <w:pStyle w:val="Heading1"/>
      </w:pPr>
      <w:bookmarkStart w:id="14" w:name="_Toc454809021"/>
      <w:r>
        <w:t>LIMITATIONS OF APPLICATION</w:t>
      </w:r>
      <w:bookmarkEnd w:id="14"/>
    </w:p>
    <w:p w14:paraId="165F7C3D" w14:textId="77777777" w:rsidR="00004963" w:rsidRPr="00004963" w:rsidRDefault="00004963" w:rsidP="00004963">
      <w:pPr>
        <w:pStyle w:val="Heading1separatationline"/>
      </w:pPr>
    </w:p>
    <w:p w14:paraId="36608898" w14:textId="74C8E1B5" w:rsidR="00A24048" w:rsidRDefault="00A24048" w:rsidP="00004963">
      <w:pPr>
        <w:pStyle w:val="Bullet1"/>
      </w:pPr>
      <w:r>
        <w:t>Not in areas suffering from icing;</w:t>
      </w:r>
    </w:p>
    <w:p w14:paraId="3064FC19" w14:textId="5987D277" w:rsidR="00A24048" w:rsidRDefault="00A24048" w:rsidP="00004963">
      <w:pPr>
        <w:pStyle w:val="Bullet1"/>
      </w:pPr>
      <w:r>
        <w:t>Not where nominal ranges greater than 5M are required;</w:t>
      </w:r>
    </w:p>
    <w:p w14:paraId="2D280C7F" w14:textId="4AA206DB" w:rsidR="00A24048" w:rsidRDefault="00A24048" w:rsidP="00004963">
      <w:pPr>
        <w:pStyle w:val="Bullet1"/>
      </w:pPr>
      <w:r>
        <w:t>Not in areas of poor solar insolation and shadowing by mountains;</w:t>
      </w:r>
    </w:p>
    <w:p w14:paraId="74742D90" w14:textId="12D12669" w:rsidR="00A24048" w:rsidRDefault="00A24048" w:rsidP="00004963">
      <w:pPr>
        <w:pStyle w:val="Bullet1"/>
      </w:pPr>
      <w:r>
        <w:t>Not where high duty cycle rhythmic characters are required</w:t>
      </w:r>
      <w:r w:rsidRPr="00716828">
        <w:rPr>
          <w:strike/>
          <w:rPrChange w:id="15" w:author="Adam Hay" w:date="2016-10-12T23:10:00Z">
            <w:rPr/>
          </w:rPrChange>
        </w:rPr>
        <w:t xml:space="preserve"> (see </w:t>
      </w:r>
      <w:commentRangeStart w:id="16"/>
      <w:commentRangeStart w:id="17"/>
      <w:r w:rsidRPr="00716828">
        <w:rPr>
          <w:strike/>
          <w:rPrChange w:id="18" w:author="Adam Hay" w:date="2016-10-12T23:10:00Z">
            <w:rPr/>
          </w:rPrChange>
        </w:rPr>
        <w:t>IALA Guideline 1042</w:t>
      </w:r>
      <w:commentRangeEnd w:id="16"/>
      <w:r w:rsidR="00004963" w:rsidRPr="00716828">
        <w:rPr>
          <w:rStyle w:val="CommentReference"/>
          <w:strike/>
          <w:color w:val="auto"/>
          <w:rPrChange w:id="19" w:author="Adam Hay" w:date="2016-10-12T23:10:00Z">
            <w:rPr>
              <w:rStyle w:val="CommentReference"/>
              <w:color w:val="auto"/>
            </w:rPr>
          </w:rPrChange>
        </w:rPr>
        <w:commentReference w:id="16"/>
      </w:r>
      <w:commentRangeEnd w:id="17"/>
      <w:r w:rsidR="00716828">
        <w:rPr>
          <w:rStyle w:val="CommentReference"/>
          <w:color w:val="auto"/>
        </w:rPr>
        <w:commentReference w:id="17"/>
      </w:r>
      <w:r w:rsidRPr="00716828">
        <w:rPr>
          <w:strike/>
          <w:rPrChange w:id="20" w:author="Adam Hay" w:date="2016-10-12T23:10:00Z">
            <w:rPr/>
          </w:rPrChange>
        </w:rPr>
        <w:t>)</w:t>
      </w:r>
      <w:r>
        <w:t>.</w:t>
      </w:r>
    </w:p>
    <w:p w14:paraId="2804EDD1" w14:textId="682DDB2B" w:rsidR="00A24048" w:rsidRDefault="00A24048" w:rsidP="00004963">
      <w:pPr>
        <w:pStyle w:val="Heading1"/>
      </w:pPr>
      <w:bookmarkStart w:id="21" w:name="_Toc454809022"/>
      <w:r>
        <w:t>SPECIFICATION TO INFORM A SUPPLIER</w:t>
      </w:r>
      <w:bookmarkEnd w:id="21"/>
    </w:p>
    <w:p w14:paraId="423DE480" w14:textId="77777777" w:rsidR="00004963" w:rsidRPr="00004963" w:rsidRDefault="00004963" w:rsidP="00004963">
      <w:pPr>
        <w:pStyle w:val="Heading1separatationline"/>
      </w:pPr>
    </w:p>
    <w:p w14:paraId="6024322E" w14:textId="569CCE42" w:rsidR="00A24048" w:rsidRDefault="00A24048" w:rsidP="00004963">
      <w:pPr>
        <w:pStyle w:val="Bullet1"/>
      </w:pPr>
      <w:r>
        <w:t>Luminous range;</w:t>
      </w:r>
    </w:p>
    <w:p w14:paraId="67A604F2" w14:textId="58A1B04A" w:rsidR="00A24048" w:rsidRDefault="00A24048" w:rsidP="00004963">
      <w:pPr>
        <w:pStyle w:val="Bullet1"/>
      </w:pPr>
      <w:r>
        <w:t>Vertical divergence;</w:t>
      </w:r>
    </w:p>
    <w:p w14:paraId="6718A9E1" w14:textId="4DF4D974" w:rsidR="00A24048" w:rsidRDefault="00A24048" w:rsidP="00004963">
      <w:pPr>
        <w:pStyle w:val="Bullet1"/>
      </w:pPr>
      <w:r>
        <w:t>Worst case geographical position;</w:t>
      </w:r>
    </w:p>
    <w:p w14:paraId="383A0125" w14:textId="4547176C" w:rsidR="00A24048" w:rsidRDefault="00A24048" w:rsidP="00004963">
      <w:pPr>
        <w:pStyle w:val="Bullet1"/>
      </w:pPr>
      <w:r>
        <w:t>Rhythmic character;</w:t>
      </w:r>
    </w:p>
    <w:p w14:paraId="244AAB34" w14:textId="535A73BC" w:rsidR="00A24048" w:rsidRDefault="00A24048" w:rsidP="00004963">
      <w:pPr>
        <w:pStyle w:val="Bullet1"/>
      </w:pPr>
      <w:r>
        <w:t>Mounting criteria;</w:t>
      </w:r>
    </w:p>
    <w:p w14:paraId="5F96BDA9" w14:textId="5016C38B" w:rsidR="00A24048" w:rsidRDefault="00A24048" w:rsidP="00004963">
      <w:pPr>
        <w:pStyle w:val="Bullet1"/>
      </w:pPr>
      <w:r>
        <w:t>Exact navigational application, i.e. Port lateral;</w:t>
      </w:r>
    </w:p>
    <w:p w14:paraId="34F6D915" w14:textId="145899F2" w:rsidR="00A24048" w:rsidRDefault="00A24048" w:rsidP="00004963">
      <w:pPr>
        <w:pStyle w:val="Bullet1"/>
      </w:pPr>
      <w:r>
        <w:t>Expected lifetime of unit (replacement period);</w:t>
      </w:r>
    </w:p>
    <w:p w14:paraId="7CF2C88D" w14:textId="2616825A" w:rsidR="00A24048" w:rsidRDefault="00A24048" w:rsidP="00004963">
      <w:pPr>
        <w:pStyle w:val="Bullet1"/>
      </w:pPr>
      <w:r>
        <w:t>Additional requirements i.e. GPS, Synchronisation of units, monitoring etc.</w:t>
      </w:r>
    </w:p>
    <w:p w14:paraId="0904C5D5" w14:textId="5B73E135" w:rsidR="00A24048" w:rsidRDefault="00A24048" w:rsidP="00004963">
      <w:pPr>
        <w:pStyle w:val="Heading1"/>
      </w:pPr>
      <w:bookmarkStart w:id="22" w:name="_Toc454809023"/>
      <w:r>
        <w:t>OPTIONS</w:t>
      </w:r>
      <w:bookmarkEnd w:id="22"/>
    </w:p>
    <w:p w14:paraId="07939EE0" w14:textId="77777777" w:rsidR="00004963" w:rsidRPr="00004963" w:rsidRDefault="00004963" w:rsidP="00004963">
      <w:pPr>
        <w:pStyle w:val="Heading1separatationline"/>
      </w:pPr>
    </w:p>
    <w:p w14:paraId="1726328E" w14:textId="29A9DE7B" w:rsidR="00A24048" w:rsidRDefault="00A24048" w:rsidP="00A24048">
      <w:pPr>
        <w:pStyle w:val="BodyText"/>
      </w:pPr>
      <w:r>
        <w:t xml:space="preserve">Some lanterns offer a means of interfacing with status communication modules. </w:t>
      </w:r>
      <w:r w:rsidR="00004963">
        <w:t xml:space="preserve"> </w:t>
      </w:r>
      <w:r>
        <w:t xml:space="preserve">These modules may be fitted to provide remote monitoring of important parameters with wireless communications. </w:t>
      </w:r>
      <w:r w:rsidR="00004963">
        <w:t xml:space="preserve"> </w:t>
      </w:r>
      <w:r>
        <w:t>These parameters include:</w:t>
      </w:r>
    </w:p>
    <w:p w14:paraId="2F6E3193" w14:textId="48937B54" w:rsidR="00A24048" w:rsidRDefault="00A24048" w:rsidP="00004963">
      <w:pPr>
        <w:pStyle w:val="Bullet1"/>
      </w:pPr>
      <w:r>
        <w:t>GPS measured position and off-position alarm;</w:t>
      </w:r>
    </w:p>
    <w:p w14:paraId="3170B2E3" w14:textId="5CEF2E0A" w:rsidR="00A24048" w:rsidRDefault="00A24048" w:rsidP="00004963">
      <w:pPr>
        <w:pStyle w:val="Bullet1"/>
      </w:pPr>
      <w:r>
        <w:t>Battery voltage or health;</w:t>
      </w:r>
    </w:p>
    <w:p w14:paraId="4B8B8A2D" w14:textId="5EC61E62" w:rsidR="00A24048" w:rsidRDefault="00A24048" w:rsidP="00004963">
      <w:pPr>
        <w:pStyle w:val="Bullet1"/>
      </w:pPr>
      <w:r>
        <w:t>Lantern status.</w:t>
      </w:r>
    </w:p>
    <w:p w14:paraId="4340C6C6" w14:textId="77777777" w:rsidR="00A24048" w:rsidRDefault="00A24048" w:rsidP="00A24048">
      <w:pPr>
        <w:pStyle w:val="BodyText"/>
      </w:pPr>
      <w:r>
        <w:t>These systems consume power and will affect the lantern’s power balance.  A larger lantern may be required to support this extra load while providing power for the AtoN.</w:t>
      </w:r>
    </w:p>
    <w:p w14:paraId="27167F62" w14:textId="71886CE4" w:rsidR="00A24048" w:rsidRDefault="00A24048" w:rsidP="00004963">
      <w:pPr>
        <w:pStyle w:val="Bullet1"/>
      </w:pPr>
      <w:r>
        <w:t>A limitation may be requested for the number of rhythmic characters available to simplify the programming procedure;</w:t>
      </w:r>
    </w:p>
    <w:p w14:paraId="2521AA32" w14:textId="19C6581F" w:rsidR="00A24048" w:rsidRDefault="00A24048" w:rsidP="00004963">
      <w:pPr>
        <w:pStyle w:val="Bullet1"/>
      </w:pPr>
      <w:r>
        <w:lastRenderedPageBreak/>
        <w:t>Definition of a fixed luminous intensity can be made to ensure that programming errors are limited.</w:t>
      </w:r>
    </w:p>
    <w:p w14:paraId="178B009B" w14:textId="77777777" w:rsidR="00A24048" w:rsidRDefault="00A24048" w:rsidP="00A24048">
      <w:pPr>
        <w:pStyle w:val="BodyText"/>
      </w:pPr>
      <w:r>
        <w:t>The common wireless communication methods include mobile phone networks such as GSM, Satellite communications and the Automatic Information System (AIS).  Use of GSM is restricted to regions with reliable GSM coverage and will be subject to wireless fees.  Satellite communications operate worldwide but the systems are typically expensive to both purchase and operate.  The use of AIS for monitoring requires AIS base-stations to receive the messages.</w:t>
      </w:r>
    </w:p>
    <w:p w14:paraId="4AA2F5E0" w14:textId="692F6950" w:rsidR="00A24048" w:rsidRDefault="00A24048" w:rsidP="00004963">
      <w:pPr>
        <w:pStyle w:val="Heading1"/>
      </w:pPr>
      <w:bookmarkStart w:id="23" w:name="_Toc454809024"/>
      <w:r>
        <w:t>CONSTRUCTION &amp; DESIGN</w:t>
      </w:r>
      <w:bookmarkEnd w:id="23"/>
    </w:p>
    <w:p w14:paraId="5AE809E9" w14:textId="77777777" w:rsidR="00004963" w:rsidRPr="00004963" w:rsidRDefault="00004963" w:rsidP="00004963">
      <w:pPr>
        <w:pStyle w:val="Heading1separatationline"/>
      </w:pPr>
    </w:p>
    <w:p w14:paraId="68BF7BB9" w14:textId="77777777" w:rsidR="00A24048" w:rsidRDefault="00A24048" w:rsidP="00A24048">
      <w:pPr>
        <w:pStyle w:val="BodyText"/>
      </w:pPr>
      <w:r>
        <w:t>As the marine environment is very harsh on lanterns, it is important that they be of a strong construction and resistant to damage by passing ships, accidental sinking and other mishaps.  UV stabilised Polycarbonate construction has the advantage of lower manufacturing cost over machined, cast, or extruded metal IPSL will need to be sealed and resistant to water ingress according to standards such as IP67.  The possibility of battery replacement should be considered when specifying an IPSL.</w:t>
      </w:r>
    </w:p>
    <w:p w14:paraId="14FA50E3" w14:textId="77777777" w:rsidR="00A24048" w:rsidRDefault="00A24048" w:rsidP="00A24048">
      <w:pPr>
        <w:pStyle w:val="BodyText"/>
      </w:pPr>
      <w:r>
        <w:t>The following IALA Guidelines should be considered when designing:</w:t>
      </w:r>
    </w:p>
    <w:p w14:paraId="61FDBE6C" w14:textId="47B4AC42" w:rsidR="00A24048" w:rsidRDefault="00A24048" w:rsidP="00A24048">
      <w:pPr>
        <w:pStyle w:val="BodyText"/>
      </w:pPr>
      <w:r>
        <w:t>•</w:t>
      </w:r>
      <w:r>
        <w:tab/>
      </w:r>
      <w:commentRangeStart w:id="24"/>
      <w:commentRangeStart w:id="25"/>
      <w:r>
        <w:t xml:space="preserve">Power systems for Aids to Navigation </w:t>
      </w:r>
      <w:del w:id="26" w:author="Adam Hay" w:date="2016-10-12T23:11:00Z">
        <w:r w:rsidDel="00716828">
          <w:delText>1042</w:delText>
        </w:r>
      </w:del>
      <w:ins w:id="27" w:author="Adam Hay" w:date="2016-10-12T23:11:00Z">
        <w:r w:rsidR="00716828">
          <w:t>10</w:t>
        </w:r>
        <w:r w:rsidR="00716828">
          <w:t>67</w:t>
        </w:r>
      </w:ins>
      <w:r>
        <w:t>-0</w:t>
      </w:r>
      <w:commentRangeEnd w:id="24"/>
      <w:r w:rsidR="00004963">
        <w:rPr>
          <w:rStyle w:val="CommentReference"/>
        </w:rPr>
        <w:commentReference w:id="24"/>
      </w:r>
      <w:commentRangeEnd w:id="25"/>
      <w:r w:rsidR="00716828">
        <w:rPr>
          <w:rStyle w:val="CommentReference"/>
        </w:rPr>
        <w:commentReference w:id="25"/>
      </w:r>
      <w:r>
        <w:t>;</w:t>
      </w:r>
    </w:p>
    <w:p w14:paraId="5E7F2AA5" w14:textId="612DDD43" w:rsidR="00A24048" w:rsidRDefault="00A24048" w:rsidP="00A24048">
      <w:pPr>
        <w:pStyle w:val="BodyText"/>
      </w:pPr>
      <w:r>
        <w:t>•</w:t>
      </w:r>
      <w:r>
        <w:tab/>
        <w:t xml:space="preserve">Total electrical loads for Aids to Navigation </w:t>
      </w:r>
      <w:commentRangeStart w:id="28"/>
      <w:del w:id="29" w:author="Adam Hay" w:date="2016-10-12T23:11:00Z">
        <w:r w:rsidDel="00716828">
          <w:delText>1042</w:delText>
        </w:r>
      </w:del>
      <w:ins w:id="30" w:author="Adam Hay" w:date="2016-10-12T23:11:00Z">
        <w:r w:rsidR="00716828">
          <w:t>10</w:t>
        </w:r>
        <w:r w:rsidR="00716828">
          <w:t>67</w:t>
        </w:r>
      </w:ins>
      <w:r>
        <w:t>-1</w:t>
      </w:r>
      <w:commentRangeEnd w:id="28"/>
      <w:r w:rsidR="00D90A72">
        <w:rPr>
          <w:rStyle w:val="CommentReference"/>
        </w:rPr>
        <w:commentReference w:id="28"/>
      </w:r>
      <w:r>
        <w:t>;</w:t>
      </w:r>
    </w:p>
    <w:p w14:paraId="4F93EDFB" w14:textId="413644E5" w:rsidR="00A24048" w:rsidRDefault="00A24048" w:rsidP="00A24048">
      <w:pPr>
        <w:pStyle w:val="BodyText"/>
      </w:pPr>
      <w:r>
        <w:t>•</w:t>
      </w:r>
      <w:r>
        <w:tab/>
        <w:t xml:space="preserve">Power sources </w:t>
      </w:r>
      <w:commentRangeStart w:id="31"/>
      <w:del w:id="32" w:author="Adam Hay" w:date="2016-10-12T23:11:00Z">
        <w:r w:rsidDel="00716828">
          <w:delText>1042</w:delText>
        </w:r>
      </w:del>
      <w:ins w:id="33" w:author="Adam Hay" w:date="2016-10-12T23:11:00Z">
        <w:r w:rsidR="00716828">
          <w:t>10</w:t>
        </w:r>
        <w:r w:rsidR="00716828">
          <w:t>67</w:t>
        </w:r>
      </w:ins>
      <w:r>
        <w:t>-2</w:t>
      </w:r>
      <w:commentRangeEnd w:id="31"/>
      <w:r w:rsidR="00D90A72">
        <w:rPr>
          <w:rStyle w:val="CommentReference"/>
        </w:rPr>
        <w:commentReference w:id="31"/>
      </w:r>
      <w:r>
        <w:t>;</w:t>
      </w:r>
    </w:p>
    <w:p w14:paraId="791DA18D" w14:textId="5AA9A8CB" w:rsidR="00A24048" w:rsidRDefault="00A24048" w:rsidP="00A24048">
      <w:pPr>
        <w:pStyle w:val="BodyText"/>
      </w:pPr>
      <w:r>
        <w:t>•</w:t>
      </w:r>
      <w:r>
        <w:tab/>
      </w:r>
      <w:commentRangeStart w:id="34"/>
      <w:r>
        <w:t xml:space="preserve">Energy storage for Aids to Navigation </w:t>
      </w:r>
      <w:del w:id="35" w:author="Adam Hay" w:date="2016-10-12T23:11:00Z">
        <w:r w:rsidDel="00716828">
          <w:delText>1042</w:delText>
        </w:r>
      </w:del>
      <w:ins w:id="36" w:author="Adam Hay" w:date="2016-10-12T23:11:00Z">
        <w:r w:rsidR="00716828">
          <w:t>10</w:t>
        </w:r>
        <w:r w:rsidR="00716828">
          <w:t>67</w:t>
        </w:r>
      </w:ins>
      <w:r>
        <w:t>-3</w:t>
      </w:r>
      <w:commentRangeEnd w:id="34"/>
      <w:r w:rsidR="00D90A72">
        <w:rPr>
          <w:rStyle w:val="CommentReference"/>
        </w:rPr>
        <w:commentReference w:id="34"/>
      </w:r>
      <w:r>
        <w:t>;</w:t>
      </w:r>
    </w:p>
    <w:p w14:paraId="00CBA998" w14:textId="45FAC864" w:rsidR="00A24048" w:rsidRDefault="00A24048" w:rsidP="00A24048">
      <w:pPr>
        <w:pStyle w:val="BodyText"/>
      </w:pPr>
      <w:r>
        <w:t>•</w:t>
      </w:r>
      <w:r>
        <w:tab/>
      </w:r>
      <w:r w:rsidR="00937B82">
        <w:t xml:space="preserve">1043 on </w:t>
      </w:r>
      <w:r>
        <w:t>Light sources</w:t>
      </w:r>
      <w:commentRangeStart w:id="37"/>
      <w:r>
        <w:t xml:space="preserve"> used in</w:t>
      </w:r>
      <w:commentRangeEnd w:id="37"/>
      <w:r w:rsidR="002D7D2F">
        <w:rPr>
          <w:rStyle w:val="CommentReference"/>
        </w:rPr>
        <w:commentReference w:id="37"/>
      </w:r>
      <w:r>
        <w:t xml:space="preserve"> </w:t>
      </w:r>
      <w:r w:rsidR="00D90A72" w:rsidRPr="00D90A72">
        <w:rPr>
          <w:highlight w:val="yellow"/>
        </w:rPr>
        <w:t>Visual</w:t>
      </w:r>
      <w:r w:rsidR="00D90A72">
        <w:t xml:space="preserve"> </w:t>
      </w:r>
      <w:r>
        <w:t>Aids to Navigation.</w:t>
      </w:r>
    </w:p>
    <w:p w14:paraId="2035DA01" w14:textId="5590DDFC" w:rsidR="00A24048" w:rsidRDefault="00A24048" w:rsidP="00D90A72">
      <w:pPr>
        <w:pStyle w:val="Heading1"/>
      </w:pPr>
      <w:bookmarkStart w:id="38" w:name="_Toc454809025"/>
      <w:r>
        <w:t>VENTING</w:t>
      </w:r>
      <w:bookmarkEnd w:id="38"/>
    </w:p>
    <w:p w14:paraId="491818B5" w14:textId="77777777" w:rsidR="00D90A72" w:rsidRPr="00D90A72" w:rsidRDefault="00D90A72" w:rsidP="00D90A72">
      <w:pPr>
        <w:pStyle w:val="Heading1separatationline"/>
      </w:pPr>
    </w:p>
    <w:p w14:paraId="4CF90B2A" w14:textId="075C76FE" w:rsidR="00A24048" w:rsidRDefault="00A24048" w:rsidP="00A24048">
      <w:pPr>
        <w:pStyle w:val="BodyText"/>
      </w:pPr>
      <w:r>
        <w:t xml:space="preserve">As rechargeable batteries can generate flammable hydrogen gas while charging, the possibility of a </w:t>
      </w:r>
      <w:r w:rsidR="00D90A72">
        <w:t>build-up</w:t>
      </w:r>
      <w:r>
        <w:t xml:space="preserve"> of hydrogen gas must be considered when exchanging the old battery for a new one.</w:t>
      </w:r>
    </w:p>
    <w:p w14:paraId="092E3572" w14:textId="014D8FB2" w:rsidR="00A24048" w:rsidRDefault="00A24048" w:rsidP="00D90A72">
      <w:pPr>
        <w:pStyle w:val="Heading1"/>
      </w:pPr>
      <w:bookmarkStart w:id="39" w:name="_Toc454809026"/>
      <w:r>
        <w:t>INTENSITY, RANGE AND POWER CONSUMPTION</w:t>
      </w:r>
      <w:bookmarkEnd w:id="39"/>
    </w:p>
    <w:p w14:paraId="3977EEFC" w14:textId="77777777" w:rsidR="00D90A72" w:rsidRPr="00D90A72" w:rsidRDefault="00D90A72" w:rsidP="00D90A72">
      <w:pPr>
        <w:pStyle w:val="Heading1separatationline"/>
      </w:pPr>
    </w:p>
    <w:p w14:paraId="4CC516DA" w14:textId="77777777" w:rsidR="00A24048" w:rsidRDefault="00A24048" w:rsidP="00A24048">
      <w:pPr>
        <w:pStyle w:val="BodyText"/>
      </w:pPr>
      <w:r>
        <w:t>Users need to specify the minimum intensity that is required for specific applications, consistent with IALA recommendations.</w:t>
      </w:r>
    </w:p>
    <w:p w14:paraId="400A8B20" w14:textId="77777777" w:rsidR="00A24048" w:rsidRDefault="00A24048" w:rsidP="00A24048">
      <w:pPr>
        <w:pStyle w:val="BodyText"/>
      </w:pPr>
      <w:r>
        <w:t xml:space="preserve"> Desirable features, including creating consistency of autonomy across various rhythmic character duty cycles, while another design approach is to engineer the lantern so that its range is consistent across different rhythmic characters and pulse durations.  Due to a human perceptual effect, there is a non-linear relationship between the durations of light flashes and the perceived intensity to an observer.  Intelligent electronic control can account for these differences by employing effective intensity equations and ensure that any particular lantern will have the same range (i.e. a given intensity at a given distance) for all rhythmic characters.</w:t>
      </w:r>
    </w:p>
    <w:p w14:paraId="6F8833F9" w14:textId="178E5398" w:rsidR="00A24048" w:rsidRDefault="00A24048" w:rsidP="00D90A72">
      <w:pPr>
        <w:pStyle w:val="Heading1"/>
      </w:pPr>
      <w:bookmarkStart w:id="40" w:name="_Toc454809027"/>
      <w:r>
        <w:t>PRODUCT SPECIFICATIONS</w:t>
      </w:r>
      <w:bookmarkEnd w:id="40"/>
    </w:p>
    <w:p w14:paraId="4A299CFA" w14:textId="77777777" w:rsidR="00D90A72" w:rsidRPr="00D90A72" w:rsidRDefault="00D90A72" w:rsidP="00D90A72">
      <w:pPr>
        <w:pStyle w:val="Heading1separatationline"/>
      </w:pPr>
    </w:p>
    <w:p w14:paraId="7B703AD7" w14:textId="1B8E32EF" w:rsidR="00D90A72" w:rsidRDefault="00A24048" w:rsidP="00A24048">
      <w:pPr>
        <w:pStyle w:val="BodyText"/>
      </w:pPr>
      <w:r>
        <w:t>Every manufacturer of ISPL publishes specification sheets and will include some or all of the following parameters.</w:t>
      </w:r>
    </w:p>
    <w:p w14:paraId="1D5DA8C1" w14:textId="3C78A575" w:rsidR="00A24048" w:rsidRDefault="00A24048" w:rsidP="00D90A72">
      <w:pPr>
        <w:pStyle w:val="Heading2"/>
      </w:pPr>
      <w:bookmarkStart w:id="41" w:name="_Toc454809028"/>
      <w:r>
        <w:t>Light Intensity</w:t>
      </w:r>
      <w:bookmarkEnd w:id="41"/>
    </w:p>
    <w:p w14:paraId="3944B2CC" w14:textId="77777777" w:rsidR="00D90A72" w:rsidRPr="00D90A72" w:rsidRDefault="00D90A72" w:rsidP="00D90A72">
      <w:pPr>
        <w:pStyle w:val="Heading2separationline"/>
      </w:pPr>
    </w:p>
    <w:p w14:paraId="2D1FA3C5" w14:textId="44C35953" w:rsidR="00A24048" w:rsidRDefault="00A24048" w:rsidP="00A24048">
      <w:pPr>
        <w:pStyle w:val="BodyText"/>
      </w:pPr>
      <w:r>
        <w:t xml:space="preserve">Light intensity should be measured and published according to IALA </w:t>
      </w:r>
      <w:r w:rsidR="00D90A72">
        <w:t>R</w:t>
      </w:r>
      <w:r>
        <w:t xml:space="preserve">ecommendation </w:t>
      </w:r>
      <w:commentRangeStart w:id="42"/>
      <w:commentRangeStart w:id="43"/>
      <w:r>
        <w:t>E200-3</w:t>
      </w:r>
      <w:commentRangeEnd w:id="42"/>
      <w:r w:rsidR="002D7D2F">
        <w:rPr>
          <w:rStyle w:val="CommentReference"/>
        </w:rPr>
        <w:commentReference w:id="42"/>
      </w:r>
      <w:commentRangeEnd w:id="43"/>
      <w:r w:rsidR="00716828">
        <w:rPr>
          <w:rStyle w:val="CommentReference"/>
        </w:rPr>
        <w:commentReference w:id="43"/>
      </w:r>
      <w:r w:rsidR="002D7D2F">
        <w:t xml:space="preserve"> </w:t>
      </w:r>
      <w:r w:rsidR="002D7D2F" w:rsidRPr="002D7D2F">
        <w:rPr>
          <w:highlight w:val="yellow"/>
        </w:rPr>
        <w:t>on Marine Signal Lights Part 3 - Measurement</w:t>
      </w:r>
      <w:r w:rsidR="002D7D2F">
        <w:t>.</w:t>
      </w:r>
    </w:p>
    <w:p w14:paraId="6729851C" w14:textId="77777777" w:rsidR="002D7D2F" w:rsidRDefault="002D7D2F">
      <w:pPr>
        <w:spacing w:after="200" w:line="276" w:lineRule="auto"/>
        <w:rPr>
          <w:rFonts w:asciiTheme="majorHAnsi" w:eastAsiaTheme="majorEastAsia" w:hAnsiTheme="majorHAnsi" w:cstheme="majorBidi"/>
          <w:b/>
          <w:bCs/>
          <w:caps/>
          <w:color w:val="407EC9"/>
          <w:sz w:val="24"/>
          <w:szCs w:val="24"/>
        </w:rPr>
      </w:pPr>
      <w:r>
        <w:br w:type="page"/>
      </w:r>
    </w:p>
    <w:p w14:paraId="31DA8420" w14:textId="2A67B222" w:rsidR="00A24048" w:rsidRDefault="00A24048" w:rsidP="00D90A72">
      <w:pPr>
        <w:pStyle w:val="Heading2"/>
      </w:pPr>
      <w:bookmarkStart w:id="44" w:name="_Toc454809029"/>
      <w:r>
        <w:lastRenderedPageBreak/>
        <w:t>Range</w:t>
      </w:r>
      <w:bookmarkEnd w:id="44"/>
    </w:p>
    <w:p w14:paraId="666411C5" w14:textId="77777777" w:rsidR="00D90A72" w:rsidRPr="00D90A72" w:rsidRDefault="00D90A72" w:rsidP="00D90A72">
      <w:pPr>
        <w:pStyle w:val="Heading2separationline"/>
      </w:pPr>
    </w:p>
    <w:p w14:paraId="270B8503" w14:textId="6CDB0B42" w:rsidR="00A24048" w:rsidRDefault="00A24048" w:rsidP="00A24048">
      <w:pPr>
        <w:pStyle w:val="BodyText"/>
      </w:pPr>
      <w:r>
        <w:t xml:space="preserve">Luminous range should be calculated and published according to IALA </w:t>
      </w:r>
      <w:r w:rsidR="00D90A72">
        <w:t>R</w:t>
      </w:r>
      <w:r>
        <w:t>ecommendation E200-2</w:t>
      </w:r>
      <w:r w:rsidR="002D7D2F">
        <w:t xml:space="preserve"> </w:t>
      </w:r>
      <w:r w:rsidR="002D7D2F" w:rsidRPr="002D7D2F">
        <w:rPr>
          <w:highlight w:val="yellow"/>
        </w:rPr>
        <w:t xml:space="preserve">on Marine Signal Lights Part 3 </w:t>
      </w:r>
      <w:r w:rsidR="002D7D2F">
        <w:rPr>
          <w:highlight w:val="yellow"/>
        </w:rPr>
        <w:t>–</w:t>
      </w:r>
      <w:r w:rsidR="002D7D2F" w:rsidRPr="002D7D2F">
        <w:rPr>
          <w:highlight w:val="yellow"/>
        </w:rPr>
        <w:t xml:space="preserve"> Calculation, Definition, and Notation of Luminous Range</w:t>
      </w:r>
      <w:r>
        <w:t>.</w:t>
      </w:r>
    </w:p>
    <w:p w14:paraId="7FFA7F34" w14:textId="280A9746" w:rsidR="00A24048" w:rsidRDefault="00A24048" w:rsidP="00D90A72">
      <w:pPr>
        <w:pStyle w:val="Heading2"/>
      </w:pPr>
      <w:bookmarkStart w:id="45" w:name="_Toc454809030"/>
      <w:r>
        <w:t>Vertical Beam Divergence</w:t>
      </w:r>
      <w:bookmarkEnd w:id="45"/>
    </w:p>
    <w:p w14:paraId="395A10B4" w14:textId="77777777" w:rsidR="00D90A72" w:rsidRPr="00D90A72" w:rsidRDefault="00D90A72" w:rsidP="00D90A72">
      <w:pPr>
        <w:pStyle w:val="Heading2separationline"/>
      </w:pPr>
    </w:p>
    <w:p w14:paraId="47EEFA28" w14:textId="60B4338D" w:rsidR="00A24048" w:rsidRDefault="00A24048" w:rsidP="00A24048">
      <w:pPr>
        <w:pStyle w:val="BodyText"/>
      </w:pPr>
      <w:r>
        <w:t>Vertical beam divergence should be measured a</w:t>
      </w:r>
      <w:r w:rsidR="00D90A72">
        <w:t>nd published according to IALA R</w:t>
      </w:r>
      <w:r>
        <w:t>ecommendation E200-3</w:t>
      </w:r>
      <w:r w:rsidR="002D7D2F">
        <w:t xml:space="preserve"> </w:t>
      </w:r>
      <w:r w:rsidR="002D7D2F" w:rsidRPr="002D7D2F">
        <w:rPr>
          <w:highlight w:val="yellow"/>
        </w:rPr>
        <w:t>on Marine Signal Lights Part 3 - Measurement</w:t>
      </w:r>
      <w:r>
        <w:t>.</w:t>
      </w:r>
    </w:p>
    <w:p w14:paraId="35FFAB92" w14:textId="37EAFA84" w:rsidR="00A24048" w:rsidRDefault="00A24048" w:rsidP="00D90A72">
      <w:pPr>
        <w:pStyle w:val="Heading2"/>
      </w:pPr>
      <w:bookmarkStart w:id="46" w:name="_Toc454809031"/>
      <w:r>
        <w:t>Horizontal Output</w:t>
      </w:r>
      <w:bookmarkEnd w:id="46"/>
    </w:p>
    <w:p w14:paraId="4C997464" w14:textId="77777777" w:rsidR="00D90A72" w:rsidRPr="00D90A72" w:rsidRDefault="00D90A72" w:rsidP="00D90A72">
      <w:pPr>
        <w:pStyle w:val="Heading2separationline"/>
      </w:pPr>
    </w:p>
    <w:p w14:paraId="2C65CE1E" w14:textId="77777777" w:rsidR="00A24048" w:rsidRDefault="00A24048" w:rsidP="00A24048">
      <w:pPr>
        <w:pStyle w:val="BodyText"/>
      </w:pPr>
      <w:r>
        <w:t>Usually ‘360 degrees or omnidirectional’, this is simply the azimuthal range over which horizontal output is measured while rotating the lantern.</w:t>
      </w:r>
    </w:p>
    <w:p w14:paraId="58A112B7" w14:textId="36130362" w:rsidR="00A24048" w:rsidRDefault="00A24048" w:rsidP="00D90A72">
      <w:pPr>
        <w:pStyle w:val="Heading2"/>
      </w:pPr>
      <w:bookmarkStart w:id="47" w:name="_Toc454809032"/>
      <w:r>
        <w:t>Autonomy</w:t>
      </w:r>
      <w:bookmarkEnd w:id="47"/>
    </w:p>
    <w:p w14:paraId="1275A564" w14:textId="77777777" w:rsidR="00D90A72" w:rsidRPr="00D90A72" w:rsidRDefault="00D90A72" w:rsidP="00D90A72">
      <w:pPr>
        <w:pStyle w:val="Heading2separationline"/>
      </w:pPr>
    </w:p>
    <w:p w14:paraId="3657CAB3" w14:textId="48C48D5B" w:rsidR="00A24048" w:rsidRDefault="00A24048" w:rsidP="00A24048">
      <w:pPr>
        <w:pStyle w:val="BodyText"/>
      </w:pPr>
      <w:r>
        <w:t xml:space="preserve">As detailed in IALA guideline </w:t>
      </w:r>
      <w:commentRangeStart w:id="48"/>
      <w:commentRangeStart w:id="49"/>
      <w:del w:id="50" w:author="Adam Hay" w:date="2016-10-12T23:11:00Z">
        <w:r w:rsidDel="00716828">
          <w:delText>1042</w:delText>
        </w:r>
      </w:del>
      <w:ins w:id="51" w:author="Adam Hay" w:date="2016-10-12T23:11:00Z">
        <w:r w:rsidR="00716828">
          <w:t>10</w:t>
        </w:r>
        <w:r w:rsidR="00716828">
          <w:t>67</w:t>
        </w:r>
      </w:ins>
      <w:r>
        <w:t>-0 Annex1</w:t>
      </w:r>
      <w:commentRangeEnd w:id="48"/>
      <w:r w:rsidR="002D7D2F">
        <w:rPr>
          <w:rStyle w:val="CommentReference"/>
        </w:rPr>
        <w:commentReference w:id="48"/>
      </w:r>
      <w:commentRangeEnd w:id="49"/>
      <w:r w:rsidR="00716828">
        <w:rPr>
          <w:rStyle w:val="CommentReference"/>
        </w:rPr>
        <w:commentReference w:id="49"/>
      </w:r>
    </w:p>
    <w:p w14:paraId="61081529" w14:textId="46569830" w:rsidR="00A24048" w:rsidRDefault="00A24048" w:rsidP="00D90A72">
      <w:pPr>
        <w:pStyle w:val="Heading2"/>
      </w:pPr>
      <w:bookmarkStart w:id="52" w:name="_Toc454809033"/>
      <w:r>
        <w:t>Latitude Range</w:t>
      </w:r>
      <w:bookmarkEnd w:id="52"/>
    </w:p>
    <w:p w14:paraId="03193F62" w14:textId="77777777" w:rsidR="00D90A72" w:rsidRPr="00D90A72" w:rsidRDefault="00D90A72" w:rsidP="00D90A72">
      <w:pPr>
        <w:pStyle w:val="Heading2separationline"/>
      </w:pPr>
    </w:p>
    <w:p w14:paraId="0E20A176" w14:textId="77777777" w:rsidR="00A24048" w:rsidRDefault="00A24048" w:rsidP="00A24048">
      <w:pPr>
        <w:pStyle w:val="BodyText"/>
      </w:pPr>
      <w:r>
        <w:t>Expressed as a range of degrees latitude (e.g. +50° to -50°), this is a rule-of-thumb range in which the IPSL can be expected to operate normally.  In actual practice, local insolation (sunlight) data is required to conclusively determine whether a lantern will have continuous normal operation.</w:t>
      </w:r>
    </w:p>
    <w:p w14:paraId="14DEDDFF" w14:textId="7AA15330" w:rsidR="00A24048" w:rsidRDefault="00A24048" w:rsidP="00D90A72">
      <w:pPr>
        <w:pStyle w:val="Heading2"/>
      </w:pPr>
      <w:bookmarkStart w:id="53" w:name="_Toc454809034"/>
      <w:r>
        <w:t>Temperature Range</w:t>
      </w:r>
      <w:bookmarkEnd w:id="53"/>
    </w:p>
    <w:p w14:paraId="1A01484F" w14:textId="77777777" w:rsidR="00D90A72" w:rsidRPr="00D90A72" w:rsidRDefault="00D90A72" w:rsidP="00D90A72">
      <w:pPr>
        <w:pStyle w:val="Heading2separationline"/>
      </w:pPr>
    </w:p>
    <w:p w14:paraId="44F746F8" w14:textId="77777777" w:rsidR="00A24048" w:rsidRDefault="00A24048" w:rsidP="00A24048">
      <w:pPr>
        <w:pStyle w:val="BodyText"/>
      </w:pPr>
      <w:r>
        <w:t>Expressed as a temperature range in Celsius and Fahrenheit within which the lantern is capable of operating normally or possibly at minimal function.  Solar panel, battery, LED and electronic performance all degrade to varying degrees with high temperatures.</w:t>
      </w:r>
    </w:p>
    <w:p w14:paraId="5D6A6EEF" w14:textId="3E3FD072" w:rsidR="00A24048" w:rsidRDefault="00A24048" w:rsidP="00D90A72">
      <w:pPr>
        <w:pStyle w:val="Heading2"/>
      </w:pPr>
      <w:bookmarkStart w:id="54" w:name="_Toc454809035"/>
      <w:r>
        <w:t>On/Off Level</w:t>
      </w:r>
      <w:bookmarkEnd w:id="54"/>
    </w:p>
    <w:p w14:paraId="1414C709" w14:textId="77777777" w:rsidR="00D90A72" w:rsidRPr="00D90A72" w:rsidRDefault="00D90A72" w:rsidP="00D90A72">
      <w:pPr>
        <w:pStyle w:val="Heading2separationline"/>
      </w:pPr>
    </w:p>
    <w:p w14:paraId="572EB4AB" w14:textId="77777777" w:rsidR="00A24048" w:rsidRDefault="00A24048" w:rsidP="00A24048">
      <w:pPr>
        <w:pStyle w:val="BodyText"/>
      </w:pPr>
      <w:r>
        <w:t>Expressed in lux, this is the ambient light levels at which the lantern will turn on or off and should be in accordance with IALA guideline1038.  Manufacturers will frequently use solar panel voltages to estimate lux levels, while advanced designs will use dedicated photosensors.</w:t>
      </w:r>
    </w:p>
    <w:p w14:paraId="35D5E8E7" w14:textId="7C247065" w:rsidR="00A24048" w:rsidRDefault="00A24048" w:rsidP="00D90A72">
      <w:pPr>
        <w:pStyle w:val="Heading2"/>
      </w:pPr>
      <w:bookmarkStart w:id="55" w:name="_Toc454809036"/>
      <w:r>
        <w:t>Light Source</w:t>
      </w:r>
      <w:bookmarkEnd w:id="55"/>
    </w:p>
    <w:p w14:paraId="1CF8C183" w14:textId="77777777" w:rsidR="00D90A72" w:rsidRPr="00D90A72" w:rsidRDefault="00D90A72" w:rsidP="00D90A72">
      <w:pPr>
        <w:pStyle w:val="Heading2separationline"/>
      </w:pPr>
    </w:p>
    <w:p w14:paraId="4C50D50F" w14:textId="2AF31CEA" w:rsidR="00A24048" w:rsidRDefault="00A24048" w:rsidP="00A24048">
      <w:pPr>
        <w:pStyle w:val="BodyText"/>
      </w:pPr>
      <w:r>
        <w:t>A brief description of the number, type and possibly the arrangement of LEDs providing the optical output of the lantern.</w:t>
      </w:r>
    </w:p>
    <w:p w14:paraId="540A7F02" w14:textId="4BA8FCEC" w:rsidR="00A24048" w:rsidRDefault="00A24048" w:rsidP="00D90A72">
      <w:pPr>
        <w:pStyle w:val="Heading2"/>
      </w:pPr>
      <w:bookmarkStart w:id="56" w:name="_Toc454809037"/>
      <w:r>
        <w:t>Chromaticity</w:t>
      </w:r>
      <w:bookmarkEnd w:id="56"/>
    </w:p>
    <w:p w14:paraId="2CFBC141" w14:textId="77777777" w:rsidR="00D90A72" w:rsidRPr="00D90A72" w:rsidRDefault="00D90A72" w:rsidP="00D90A72">
      <w:pPr>
        <w:pStyle w:val="Heading2separationline"/>
      </w:pPr>
    </w:p>
    <w:p w14:paraId="31B75269" w14:textId="77777777" w:rsidR="00A24048" w:rsidRDefault="00A24048" w:rsidP="00A24048">
      <w:pPr>
        <w:pStyle w:val="BodyText"/>
      </w:pPr>
      <w:r>
        <w:t>Colour is usually expressed as being within certain general or preferred regions in the IALA recommendations E200-1.</w:t>
      </w:r>
    </w:p>
    <w:p w14:paraId="60E14216" w14:textId="51319415" w:rsidR="00A24048" w:rsidRDefault="00A24048" w:rsidP="00D90A72">
      <w:pPr>
        <w:pStyle w:val="Heading2"/>
      </w:pPr>
      <w:bookmarkStart w:id="57" w:name="_Toc454809038"/>
      <w:r>
        <w:t>Rhythmic characters</w:t>
      </w:r>
      <w:bookmarkEnd w:id="57"/>
    </w:p>
    <w:p w14:paraId="760ACFAE" w14:textId="77777777" w:rsidR="00D90A72" w:rsidRPr="00D90A72" w:rsidRDefault="00D90A72" w:rsidP="00D90A72">
      <w:pPr>
        <w:pStyle w:val="Heading2separationline"/>
      </w:pPr>
    </w:p>
    <w:p w14:paraId="3CB12BD2" w14:textId="77777777" w:rsidR="00A24048" w:rsidRDefault="00A24048" w:rsidP="00A24048">
      <w:pPr>
        <w:pStyle w:val="BodyText"/>
      </w:pPr>
      <w:r>
        <w:t>Expressed as the number of rhythmic characters the lantern can be programmed for.  This should include a steady state.  Some manufacturers offer user configurable or custom rhythmic characters.</w:t>
      </w:r>
    </w:p>
    <w:p w14:paraId="73EAEB5B" w14:textId="17CE2F30" w:rsidR="00A24048" w:rsidRDefault="00A24048" w:rsidP="00D90A72">
      <w:pPr>
        <w:pStyle w:val="Heading2"/>
      </w:pPr>
      <w:bookmarkStart w:id="58" w:name="_Toc454809039"/>
      <w:r>
        <w:t>Power Management</w:t>
      </w:r>
      <w:bookmarkEnd w:id="58"/>
    </w:p>
    <w:p w14:paraId="5BF50A58" w14:textId="77777777" w:rsidR="00D90A72" w:rsidRPr="00D90A72" w:rsidRDefault="00D90A72" w:rsidP="00D90A72">
      <w:pPr>
        <w:pStyle w:val="Heading2separationline"/>
      </w:pPr>
    </w:p>
    <w:p w14:paraId="1653FA9F" w14:textId="77777777" w:rsidR="00A24048" w:rsidRDefault="00A24048" w:rsidP="00A24048">
      <w:pPr>
        <w:pStyle w:val="BodyText"/>
      </w:pPr>
      <w:r>
        <w:t>Provides information on the electronic control module and its methods/technology for managing the lantern’s power balance (to maintain energy in = energy out).  Care must be taken to ensure that the power management system does not adversely affect the desired light output intensity in operational conditions.</w:t>
      </w:r>
    </w:p>
    <w:p w14:paraId="3637742D" w14:textId="77777777" w:rsidR="00D30D2D" w:rsidRDefault="00D30D2D">
      <w:pPr>
        <w:spacing w:after="200" w:line="276" w:lineRule="auto"/>
        <w:rPr>
          <w:rFonts w:asciiTheme="majorHAnsi" w:eastAsiaTheme="majorEastAsia" w:hAnsiTheme="majorHAnsi" w:cstheme="majorBidi"/>
          <w:b/>
          <w:bCs/>
          <w:caps/>
          <w:color w:val="407EC9"/>
          <w:sz w:val="24"/>
          <w:szCs w:val="24"/>
        </w:rPr>
      </w:pPr>
      <w:r>
        <w:br w:type="page"/>
      </w:r>
    </w:p>
    <w:p w14:paraId="2EC26347" w14:textId="03D5A56A" w:rsidR="00A24048" w:rsidRDefault="00A24048" w:rsidP="00D90A72">
      <w:pPr>
        <w:pStyle w:val="Heading2"/>
      </w:pPr>
      <w:bookmarkStart w:id="59" w:name="_Toc454809040"/>
      <w:r>
        <w:lastRenderedPageBreak/>
        <w:t>Additional Important Specifications</w:t>
      </w:r>
      <w:bookmarkEnd w:id="59"/>
    </w:p>
    <w:p w14:paraId="3453A668" w14:textId="77777777" w:rsidR="00D90A72" w:rsidRPr="00D90A72" w:rsidRDefault="00D90A72" w:rsidP="00D90A72">
      <w:pPr>
        <w:pStyle w:val="Heading2separationline"/>
      </w:pPr>
    </w:p>
    <w:p w14:paraId="72677980" w14:textId="0823A1FA" w:rsidR="00A24048" w:rsidRDefault="00A24048" w:rsidP="00D90A72">
      <w:pPr>
        <w:pStyle w:val="Bullet1"/>
      </w:pPr>
      <w:r>
        <w:t>Solar Panels – type, number, arrangement, wattage, UV protection;</w:t>
      </w:r>
    </w:p>
    <w:p w14:paraId="06AD141F" w14:textId="5A099E27" w:rsidR="00A24048" w:rsidRDefault="00A24048" w:rsidP="00D90A72">
      <w:pPr>
        <w:pStyle w:val="Bullet1"/>
      </w:pPr>
      <w:r>
        <w:t>Battery – type, number, amp-hours capacity, brand;</w:t>
      </w:r>
    </w:p>
    <w:p w14:paraId="38E99D0A" w14:textId="3E05300F" w:rsidR="00A24048" w:rsidRDefault="00A24048" w:rsidP="00D90A72">
      <w:pPr>
        <w:pStyle w:val="Bullet1"/>
      </w:pPr>
      <w:r>
        <w:t>Lens Material – UV protection;</w:t>
      </w:r>
    </w:p>
    <w:p w14:paraId="753A4FD0" w14:textId="68118CE2" w:rsidR="00A24048" w:rsidRDefault="00A24048" w:rsidP="00D90A72">
      <w:pPr>
        <w:pStyle w:val="Bullet1"/>
      </w:pPr>
      <w:r>
        <w:t>Battery venting – number, locations, type of seal (e.g. gortex);</w:t>
      </w:r>
    </w:p>
    <w:p w14:paraId="5914CDD4" w14:textId="0456A75A" w:rsidR="00A24048" w:rsidRDefault="00A24048" w:rsidP="00D90A72">
      <w:pPr>
        <w:pStyle w:val="Bullet1"/>
      </w:pPr>
      <w:r>
        <w:t>Sealing – type of seals, waterproof standards (e.g. IP67, Nema 6);</w:t>
      </w:r>
    </w:p>
    <w:p w14:paraId="0E29342E" w14:textId="0B5ED4BB" w:rsidR="00A24048" w:rsidRDefault="00A24048" w:rsidP="00D90A72">
      <w:pPr>
        <w:pStyle w:val="Bullet1"/>
      </w:pPr>
      <w:r>
        <w:t>Weight – kilograms and pounds;</w:t>
      </w:r>
    </w:p>
    <w:p w14:paraId="5DC38D58" w14:textId="5013C3C7" w:rsidR="00A24048" w:rsidRDefault="00A24048" w:rsidP="00D90A72">
      <w:pPr>
        <w:pStyle w:val="Bullet1"/>
      </w:pPr>
      <w:r>
        <w:t>Construction – materials and grade;</w:t>
      </w:r>
    </w:p>
    <w:p w14:paraId="3212517F" w14:textId="214A8BD3" w:rsidR="00A24048" w:rsidRDefault="00A24048" w:rsidP="00D90A72">
      <w:pPr>
        <w:pStyle w:val="Bullet1"/>
      </w:pPr>
      <w:r>
        <w:t>Mounting – number and bolt patterns;</w:t>
      </w:r>
    </w:p>
    <w:p w14:paraId="03CD3787" w14:textId="43E2F206" w:rsidR="00A24048" w:rsidRDefault="00A24048" w:rsidP="00D90A72">
      <w:pPr>
        <w:pStyle w:val="Bullet1"/>
      </w:pPr>
      <w:r>
        <w:t>Lifetimes - serviceable lifetimes in years;</w:t>
      </w:r>
    </w:p>
    <w:p w14:paraId="72D7E6F8" w14:textId="746B97E2" w:rsidR="00A24048" w:rsidRDefault="00A24048" w:rsidP="00D90A72">
      <w:pPr>
        <w:pStyle w:val="Bullet1"/>
      </w:pPr>
      <w:r>
        <w:t>Environmental – compliance with environmental protections standards;</w:t>
      </w:r>
    </w:p>
    <w:p w14:paraId="5FC4A962" w14:textId="5EAEB2C9" w:rsidR="00A24048" w:rsidRDefault="00A24048" w:rsidP="00D90A72">
      <w:pPr>
        <w:pStyle w:val="Bullet1"/>
      </w:pPr>
      <w:r>
        <w:t>Weight;</w:t>
      </w:r>
    </w:p>
    <w:p w14:paraId="16A30705" w14:textId="6F0DA242" w:rsidR="00A24048" w:rsidRDefault="00A24048" w:rsidP="00D90A72">
      <w:pPr>
        <w:pStyle w:val="Bullet1"/>
      </w:pPr>
      <w:r>
        <w:t>Dimensions;</w:t>
      </w:r>
    </w:p>
    <w:p w14:paraId="07510C4F" w14:textId="7916A4A0" w:rsidR="00A24048" w:rsidRDefault="00A24048" w:rsidP="00D90A72">
      <w:pPr>
        <w:pStyle w:val="Bullet1"/>
      </w:pPr>
      <w:r>
        <w:t>Vibration and Shock;</w:t>
      </w:r>
    </w:p>
    <w:p w14:paraId="4B51DCBC" w14:textId="54BCC4D6" w:rsidR="00A24048" w:rsidRDefault="00A24048" w:rsidP="00D90A72">
      <w:pPr>
        <w:pStyle w:val="Bullet1"/>
      </w:pPr>
      <w:r>
        <w:t>EMC/ESD - electromagnetic interference from sources such as VHF/UHF transmitters and d</w:t>
      </w:r>
      <w:r w:rsidR="00B04E00">
        <w:t>ischarge from lighting (25kv</w:t>
      </w:r>
      <w:r>
        <w:t>);</w:t>
      </w:r>
    </w:p>
    <w:p w14:paraId="1E8DEE51" w14:textId="19A48818" w:rsidR="00A24048" w:rsidRDefault="00A24048" w:rsidP="00D90A72">
      <w:pPr>
        <w:pStyle w:val="Bullet1"/>
      </w:pPr>
      <w:r>
        <w:t>Resistance to icing, wind, salt spray;</w:t>
      </w:r>
    </w:p>
    <w:p w14:paraId="45FC60FB" w14:textId="5805C115" w:rsidR="00A24048" w:rsidRDefault="00A24048" w:rsidP="00D90A72">
      <w:pPr>
        <w:pStyle w:val="Bullet1"/>
      </w:pPr>
      <w:r>
        <w:t>Method of programming by the user;</w:t>
      </w:r>
    </w:p>
    <w:p w14:paraId="7E2168ED" w14:textId="6FCD1D97" w:rsidR="00A24048" w:rsidRDefault="00A24048" w:rsidP="00D90A72">
      <w:pPr>
        <w:pStyle w:val="Bullet1"/>
      </w:pPr>
      <w:r>
        <w:t>User replaceable parts and limitations;</w:t>
      </w:r>
    </w:p>
    <w:p w14:paraId="62C353F1" w14:textId="2AF51754" w:rsidR="00A24048" w:rsidRDefault="00A24048" w:rsidP="00D90A72">
      <w:pPr>
        <w:pStyle w:val="Bullet1"/>
      </w:pPr>
      <w:r>
        <w:t>Method of switching off the light when not in use.</w:t>
      </w:r>
    </w:p>
    <w:p w14:paraId="7A782A86" w14:textId="178CB388" w:rsidR="00A24048" w:rsidRDefault="00A24048" w:rsidP="00D90A72">
      <w:pPr>
        <w:pStyle w:val="Heading1"/>
      </w:pPr>
      <w:bookmarkStart w:id="60" w:name="_Toc454809041"/>
      <w:r>
        <w:t>POWER SYSTEM MODELLING</w:t>
      </w:r>
      <w:bookmarkEnd w:id="60"/>
    </w:p>
    <w:p w14:paraId="0BD01CDC" w14:textId="77777777" w:rsidR="00D90A72" w:rsidRPr="00D90A72" w:rsidRDefault="00D90A72" w:rsidP="00D90A72">
      <w:pPr>
        <w:pStyle w:val="Heading1separatationline"/>
      </w:pPr>
    </w:p>
    <w:p w14:paraId="6F045F0C" w14:textId="557A28CF" w:rsidR="00A24048" w:rsidRDefault="00A24048" w:rsidP="00A24048">
      <w:pPr>
        <w:pStyle w:val="BodyText"/>
      </w:pPr>
      <w:r>
        <w:t>Power system modelling should be c</w:t>
      </w:r>
      <w:r w:rsidR="00D90A72">
        <w:t>arried out as detailed in IALA G</w:t>
      </w:r>
      <w:r>
        <w:t xml:space="preserve">uideline </w:t>
      </w:r>
      <w:commentRangeStart w:id="61"/>
      <w:commentRangeStart w:id="62"/>
      <w:del w:id="63" w:author="Adam Hay" w:date="2016-10-12T23:12:00Z">
        <w:r w:rsidDel="00716828">
          <w:delText>1042</w:delText>
        </w:r>
      </w:del>
      <w:ins w:id="64" w:author="Adam Hay" w:date="2016-10-12T23:12:00Z">
        <w:r w:rsidR="00716828">
          <w:t>10</w:t>
        </w:r>
        <w:r w:rsidR="00716828">
          <w:t>67</w:t>
        </w:r>
      </w:ins>
      <w:r>
        <w:t>-2</w:t>
      </w:r>
      <w:commentRangeEnd w:id="61"/>
      <w:r w:rsidR="002D7D2F">
        <w:rPr>
          <w:rStyle w:val="CommentReference"/>
        </w:rPr>
        <w:commentReference w:id="61"/>
      </w:r>
      <w:commentRangeEnd w:id="62"/>
      <w:r w:rsidR="00716828">
        <w:rPr>
          <w:rStyle w:val="CommentReference"/>
        </w:rPr>
        <w:commentReference w:id="62"/>
      </w:r>
      <w:r w:rsidR="002D7D2F">
        <w:t>.</w:t>
      </w:r>
    </w:p>
    <w:p w14:paraId="15BF3FAE" w14:textId="652C69A6" w:rsidR="00A24048" w:rsidRDefault="00A24048" w:rsidP="00D90A72">
      <w:pPr>
        <w:pStyle w:val="Heading1"/>
      </w:pPr>
      <w:bookmarkStart w:id="65" w:name="_Toc454809042"/>
      <w:r>
        <w:t>MAINTENANCE</w:t>
      </w:r>
      <w:bookmarkEnd w:id="65"/>
    </w:p>
    <w:p w14:paraId="73DDF000" w14:textId="77777777" w:rsidR="00D90A72" w:rsidRPr="00D90A72" w:rsidRDefault="00D90A72" w:rsidP="00D90A72">
      <w:pPr>
        <w:pStyle w:val="Heading1separatationline"/>
      </w:pPr>
    </w:p>
    <w:p w14:paraId="64FAB479" w14:textId="77777777" w:rsidR="00A24048" w:rsidRDefault="00A24048" w:rsidP="00A24048">
      <w:pPr>
        <w:pStyle w:val="BodyText"/>
      </w:pPr>
      <w:r>
        <w:t>While IPSL are designed as integrated units with a goal to be maintenance-free, certain maintenance events such as battery replacement may be necessary.  Battery life depends primarily on ambient temperature and the type of battery.  As a result, battery life can range from 2 to 8 years.  Manufacturers will have different approaches in their designs and methods.  Replacement gaskets should always be included when the seals on a lantern need to be broken for maintenance.  Wiring connectors should only connect one way, and the system should be protected against reverse polarity if accidental battery voltage reversal does occur.  No special tool sets should be required, and the design should use simple conveniences such as battery handles.  The plastic or polycarbonate construction of the lenses, body and other parts should not require special cleaning materials and should be chemically inert as much as possible.  Periodic cleaning of the solar panels and lens will ensure maximum power collection and light output.</w:t>
      </w:r>
    </w:p>
    <w:p w14:paraId="33F3DEB6" w14:textId="4D3AD402" w:rsidR="00A24048" w:rsidRDefault="00B04E00" w:rsidP="00B04E00">
      <w:pPr>
        <w:pStyle w:val="Heading1"/>
      </w:pPr>
      <w:bookmarkStart w:id="66" w:name="_Toc454809043"/>
      <w:r>
        <w:t>A</w:t>
      </w:r>
      <w:r w:rsidR="00450D76">
        <w:rPr>
          <w:caps w:val="0"/>
        </w:rPr>
        <w:t>CRONYMS</w:t>
      </w:r>
      <w:bookmarkEnd w:id="66"/>
    </w:p>
    <w:p w14:paraId="1CA89675" w14:textId="77777777" w:rsidR="00B04E00" w:rsidRDefault="00B04E00" w:rsidP="00B04E00">
      <w:pPr>
        <w:pStyle w:val="Heading1separatationline"/>
      </w:pPr>
    </w:p>
    <w:p w14:paraId="27B3DDF7" w14:textId="75BAF8FC" w:rsidR="00B04E00" w:rsidRDefault="00B04E00" w:rsidP="00B04E00">
      <w:pPr>
        <w:pStyle w:val="Acronym"/>
      </w:pPr>
      <w:r>
        <w:t>AIS</w:t>
      </w:r>
      <w:r>
        <w:tab/>
        <w:t>Automatic Information System</w:t>
      </w:r>
    </w:p>
    <w:p w14:paraId="1BC674D3" w14:textId="7509CA19" w:rsidR="00B04E00" w:rsidRDefault="00B04E00" w:rsidP="00B04E00">
      <w:pPr>
        <w:pStyle w:val="Acronym"/>
      </w:pPr>
      <w:r>
        <w:t>cm</w:t>
      </w:r>
      <w:r>
        <w:tab/>
        <w:t>centimetre</w:t>
      </w:r>
    </w:p>
    <w:p w14:paraId="4E037A8C" w14:textId="30CFC24C" w:rsidR="00B04E00" w:rsidRDefault="00B04E00" w:rsidP="00B04E00">
      <w:pPr>
        <w:pStyle w:val="Acronym"/>
      </w:pPr>
      <w:r>
        <w:lastRenderedPageBreak/>
        <w:t>EMC</w:t>
      </w:r>
      <w:r>
        <w:tab/>
      </w:r>
      <w:r w:rsidRPr="00754D7E">
        <w:t>Electromagnetic Compatibilit</w:t>
      </w:r>
      <w:r>
        <w:t>y</w:t>
      </w:r>
    </w:p>
    <w:p w14:paraId="76813CE0" w14:textId="6A25ABBA" w:rsidR="00B04E00" w:rsidRDefault="00B04E00" w:rsidP="00B04E00">
      <w:pPr>
        <w:pStyle w:val="Acronym"/>
      </w:pPr>
      <w:r>
        <w:t>ESD</w:t>
      </w:r>
      <w:r>
        <w:tab/>
      </w:r>
      <w:r w:rsidRPr="00B04E00">
        <w:rPr>
          <w:lang w:val="en-US"/>
        </w:rPr>
        <w:t>Electrostatic discharge</w:t>
      </w:r>
    </w:p>
    <w:p w14:paraId="67BB4033" w14:textId="20EEC679" w:rsidR="00B04E00" w:rsidRDefault="00B04E00" w:rsidP="00B04E00">
      <w:pPr>
        <w:pStyle w:val="Acronym"/>
      </w:pPr>
      <w:r>
        <w:t>GPS</w:t>
      </w:r>
      <w:r>
        <w:tab/>
        <w:t>Global Positioning System</w:t>
      </w:r>
    </w:p>
    <w:p w14:paraId="5336C1EA" w14:textId="32AB276E" w:rsidR="00B04E00" w:rsidRDefault="00B04E00" w:rsidP="00B04E00">
      <w:pPr>
        <w:pStyle w:val="Acronym"/>
      </w:pPr>
      <w:r>
        <w:t>IALA</w:t>
      </w:r>
      <w:r>
        <w:tab/>
      </w:r>
      <w:r w:rsidRPr="00754D7E">
        <w:t>International Association of Marine Aids to Navigation and Lighthouse Authoritie</w:t>
      </w:r>
      <w:r>
        <w:t>s</w:t>
      </w:r>
    </w:p>
    <w:p w14:paraId="76BA164E" w14:textId="6A3AAAE7" w:rsidR="00B04E00" w:rsidRDefault="00B04E00" w:rsidP="00B04E00">
      <w:pPr>
        <w:pStyle w:val="Acronym"/>
        <w:rPr>
          <w:color w:val="000000"/>
          <w:lang w:eastAsia="de-DE"/>
        </w:rPr>
      </w:pPr>
      <w:r>
        <w:t>IPSL</w:t>
      </w:r>
      <w:r>
        <w:tab/>
        <w:t>I</w:t>
      </w:r>
      <w:r>
        <w:rPr>
          <w:color w:val="000000"/>
          <w:lang w:eastAsia="de-DE"/>
        </w:rPr>
        <w:t>ntegrated Power System Lantern</w:t>
      </w:r>
    </w:p>
    <w:p w14:paraId="7B62F6A7" w14:textId="7B418634" w:rsidR="00B04E00" w:rsidRDefault="00B04E00" w:rsidP="00B04E00">
      <w:pPr>
        <w:pStyle w:val="Acronym"/>
      </w:pPr>
      <w:r>
        <w:t>IP67</w:t>
      </w:r>
      <w:r>
        <w:tab/>
        <w:t>A seal protected against dust and immersion in water to a depth between 15cm and 1m</w:t>
      </w:r>
    </w:p>
    <w:p w14:paraId="68D8396E" w14:textId="59BA5999" w:rsidR="00B04E00" w:rsidRDefault="00B04E00" w:rsidP="00B04E00">
      <w:pPr>
        <w:pStyle w:val="Acronym"/>
      </w:pPr>
      <w:r w:rsidRPr="00E333B7">
        <w:t>kV</w:t>
      </w:r>
      <w:r>
        <w:tab/>
        <w:t>kilovolt(s)</w:t>
      </w:r>
    </w:p>
    <w:p w14:paraId="20ACC03A" w14:textId="05064816" w:rsidR="00B04E00" w:rsidRDefault="00B04E00" w:rsidP="00B04E00">
      <w:pPr>
        <w:pStyle w:val="Acronym"/>
      </w:pPr>
      <w:r>
        <w:t>LED</w:t>
      </w:r>
      <w:r>
        <w:tab/>
        <w:t>Light-emitting diode</w:t>
      </w:r>
    </w:p>
    <w:p w14:paraId="29D7593E" w14:textId="346ECFA0" w:rsidR="00B04E00" w:rsidRDefault="00B04E00" w:rsidP="00B04E00">
      <w:pPr>
        <w:pStyle w:val="Acronym"/>
      </w:pPr>
      <w:r>
        <w:t>m</w:t>
      </w:r>
      <w:r>
        <w:tab/>
        <w:t>metre</w:t>
      </w:r>
    </w:p>
    <w:p w14:paraId="6EDEB2CA" w14:textId="707DDDD3" w:rsidR="00B04E00" w:rsidRDefault="00B04E00" w:rsidP="00B04E00">
      <w:pPr>
        <w:pStyle w:val="Acronym"/>
      </w:pPr>
      <w:r>
        <w:t>NM</w:t>
      </w:r>
      <w:r>
        <w:tab/>
        <w:t>nautical mile</w:t>
      </w:r>
    </w:p>
    <w:p w14:paraId="5D0833C1" w14:textId="77DF566D" w:rsidR="00B04E00" w:rsidRDefault="00B04E00" w:rsidP="00B04E00">
      <w:pPr>
        <w:pStyle w:val="Acronym"/>
        <w:rPr>
          <w:bCs/>
          <w:lang w:val="en-US"/>
        </w:rPr>
      </w:pPr>
      <w:r>
        <w:t>Nema 6</w:t>
      </w:r>
      <w:r>
        <w:tab/>
      </w:r>
      <w:r w:rsidRPr="00B04E00">
        <w:rPr>
          <w:bCs/>
          <w:lang w:val="en-US"/>
        </w:rPr>
        <w:t>National Electrical Manufacturers Association</w:t>
      </w:r>
      <w:r>
        <w:rPr>
          <w:bCs/>
          <w:lang w:val="en-US"/>
        </w:rPr>
        <w:t xml:space="preserve"> equivalent to IP67</w:t>
      </w:r>
    </w:p>
    <w:p w14:paraId="4CE60E24" w14:textId="3FE738E6" w:rsidR="00B04E00" w:rsidRDefault="00B04E00" w:rsidP="00B04E00">
      <w:pPr>
        <w:pStyle w:val="Acronym"/>
      </w:pPr>
      <w:r>
        <w:rPr>
          <w:bCs/>
          <w:lang w:val="en-US"/>
        </w:rPr>
        <w:t>UHF</w:t>
      </w:r>
      <w:r>
        <w:rPr>
          <w:bCs/>
          <w:lang w:val="en-US"/>
        </w:rPr>
        <w:tab/>
      </w:r>
      <w:r w:rsidR="005127E2" w:rsidRPr="00CB51DD">
        <w:rPr>
          <w:lang w:eastAsia="en-AU"/>
        </w:rPr>
        <w:t>Ultra High Frequency</w:t>
      </w:r>
      <w:r w:rsidR="005127E2">
        <w:rPr>
          <w:lang w:eastAsia="en-AU"/>
        </w:rPr>
        <w:t xml:space="preserve"> (</w:t>
      </w:r>
      <w:r w:rsidR="005127E2" w:rsidRPr="008E1370">
        <w:rPr>
          <w:rFonts w:cs="Arial"/>
          <w:color w:val="1A1A1A"/>
          <w:lang w:val="en-US"/>
        </w:rPr>
        <w:t>300 MHz and 3 GHz)</w:t>
      </w:r>
    </w:p>
    <w:p w14:paraId="0340CB3B" w14:textId="1916024C" w:rsidR="00B04E00" w:rsidRDefault="00B04E00" w:rsidP="00B04E00">
      <w:pPr>
        <w:pStyle w:val="Acronym"/>
      </w:pPr>
      <w:r>
        <w:t>UV</w:t>
      </w:r>
      <w:r>
        <w:tab/>
      </w:r>
      <w:r w:rsidR="005127E2" w:rsidRPr="00754D7E">
        <w:t>Ultra Violet (light) (10 – 380 nm)</w:t>
      </w:r>
    </w:p>
    <w:p w14:paraId="515D48A5" w14:textId="692ADCCC" w:rsidR="00B04E00" w:rsidRPr="00B04E00" w:rsidRDefault="00B04E00" w:rsidP="00B04E00">
      <w:pPr>
        <w:pStyle w:val="Acronym"/>
      </w:pPr>
      <w:r>
        <w:t>VHF</w:t>
      </w:r>
      <w:r>
        <w:tab/>
      </w:r>
      <w:r w:rsidR="005127E2" w:rsidRPr="00754D7E">
        <w:t>Very High Frequency (</w:t>
      </w:r>
      <w:r w:rsidR="005127E2" w:rsidRPr="00754D7E">
        <w:rPr>
          <w:rFonts w:cs="Arial"/>
          <w:color w:val="424242"/>
        </w:rPr>
        <w:t>30 MHz to 300 MHz</w:t>
      </w:r>
      <w:r w:rsidR="005127E2" w:rsidRPr="00754D7E">
        <w:t>)</w:t>
      </w:r>
    </w:p>
    <w:sectPr w:rsidR="00B04E00" w:rsidRPr="00B04E00" w:rsidSect="00A24048">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5-25T15:30:00Z" w:initials="MH">
    <w:p w14:paraId="4A567834" w14:textId="62F82FF3" w:rsidR="00A24048" w:rsidRDefault="00A24048">
      <w:pPr>
        <w:pStyle w:val="CommentText"/>
      </w:pPr>
      <w:r>
        <w:rPr>
          <w:rStyle w:val="CommentReference"/>
        </w:rPr>
        <w:annotationRef/>
      </w:r>
      <w:r>
        <w:t>Given the wording of the summary (section 1) and definition (section 2), should this be ‘SYSTEM’?</w:t>
      </w:r>
    </w:p>
  </w:comment>
  <w:comment w:id="2" w:author="Adam Hay" w:date="2016-10-12T23:09:00Z" w:initials="AH">
    <w:p w14:paraId="6B83E50B" w14:textId="3EB3B36B" w:rsidR="00716828" w:rsidRDefault="00716828">
      <w:pPr>
        <w:pStyle w:val="CommentText"/>
      </w:pPr>
      <w:r>
        <w:rPr>
          <w:rStyle w:val="CommentReference"/>
        </w:rPr>
        <w:annotationRef/>
      </w:r>
      <w:r>
        <w:t>Agree to change</w:t>
      </w:r>
    </w:p>
  </w:comment>
  <w:comment w:id="5" w:author="Michael Hadley" w:date="2016-05-25T15:31:00Z" w:initials="MH">
    <w:p w14:paraId="6CBCEB82" w14:textId="18A96667" w:rsidR="00A24048" w:rsidRDefault="00A24048">
      <w:pPr>
        <w:pStyle w:val="CommentText"/>
      </w:pPr>
      <w:r>
        <w:rPr>
          <w:rStyle w:val="CommentReference"/>
        </w:rPr>
        <w:annotationRef/>
      </w:r>
      <w:r>
        <w:t>For want of an Introduction, should this read ‘Purpose”?</w:t>
      </w:r>
    </w:p>
  </w:comment>
  <w:comment w:id="6" w:author="Adam Hay" w:date="2016-10-12T23:09:00Z" w:initials="AH">
    <w:p w14:paraId="0EF6D7A8" w14:textId="7CBDBB1E" w:rsidR="00716828" w:rsidRDefault="00716828">
      <w:pPr>
        <w:pStyle w:val="CommentText"/>
      </w:pPr>
      <w:r>
        <w:rPr>
          <w:rStyle w:val="CommentReference"/>
        </w:rPr>
        <w:annotationRef/>
      </w:r>
      <w:r>
        <w:t>Agreed.</w:t>
      </w:r>
    </w:p>
  </w:comment>
  <w:comment w:id="16" w:author="Michael Hadley" w:date="2016-05-25T15:40:00Z" w:initials="MH">
    <w:p w14:paraId="2C7CC411" w14:textId="77777777" w:rsidR="00004963" w:rsidRDefault="00004963">
      <w:pPr>
        <w:pStyle w:val="CommentText"/>
      </w:pPr>
      <w:r>
        <w:rPr>
          <w:rStyle w:val="CommentReference"/>
        </w:rPr>
        <w:annotationRef/>
      </w:r>
      <w:r>
        <w:t>Can’t find this document on the website or in Cho’s Master List!</w:t>
      </w:r>
    </w:p>
    <w:p w14:paraId="7CBB39CC" w14:textId="497A8868" w:rsidR="00004963" w:rsidRDefault="00004963">
      <w:pPr>
        <w:pStyle w:val="CommentText"/>
      </w:pPr>
      <w:r>
        <w:t>Should this be 1067 series?</w:t>
      </w:r>
    </w:p>
  </w:comment>
  <w:comment w:id="17" w:author="Adam Hay" w:date="2016-10-12T23:10:00Z" w:initials="AH">
    <w:p w14:paraId="2F51DE72" w14:textId="1E7E68BB" w:rsidR="00716828" w:rsidRDefault="00716828">
      <w:pPr>
        <w:pStyle w:val="CommentText"/>
      </w:pPr>
      <w:r>
        <w:rPr>
          <w:rStyle w:val="CommentReference"/>
        </w:rPr>
        <w:annotationRef/>
      </w:r>
      <w:r>
        <w:t>Suggest remove reference</w:t>
      </w:r>
    </w:p>
  </w:comment>
  <w:comment w:id="24" w:author="Michael Hadley" w:date="2016-05-25T15:44:00Z" w:initials="MH">
    <w:p w14:paraId="7CCFDB83" w14:textId="544810E3" w:rsidR="00004963" w:rsidRDefault="00004963">
      <w:pPr>
        <w:pStyle w:val="CommentText"/>
      </w:pPr>
      <w:r>
        <w:rPr>
          <w:rStyle w:val="CommentReference"/>
        </w:rPr>
        <w:annotationRef/>
      </w:r>
      <w:r>
        <w:t xml:space="preserve">?? </w:t>
      </w:r>
      <w:r w:rsidR="001D71B5">
        <w:t xml:space="preserve">1067-0 on </w:t>
      </w:r>
      <w:r w:rsidRPr="00004963">
        <w:t>Selection of Power Systems for AtoN and Associated Equipment</w:t>
      </w:r>
      <w:r>
        <w:t>??</w:t>
      </w:r>
    </w:p>
  </w:comment>
  <w:comment w:id="25" w:author="Adam Hay" w:date="2016-10-12T23:11:00Z" w:initials="AH">
    <w:p w14:paraId="39BD63EA" w14:textId="1C9F7911" w:rsidR="00716828" w:rsidRDefault="00716828">
      <w:pPr>
        <w:pStyle w:val="CommentText"/>
      </w:pPr>
      <w:r>
        <w:rPr>
          <w:rStyle w:val="CommentReference"/>
        </w:rPr>
        <w:annotationRef/>
      </w:r>
      <w:r>
        <w:t>Agree. Changes made to all</w:t>
      </w:r>
    </w:p>
  </w:comment>
  <w:comment w:id="28" w:author="Michael Hadley" w:date="2016-05-25T15:47:00Z" w:initials="MH">
    <w:p w14:paraId="35589FF7" w14:textId="1D48A693" w:rsidR="00D90A72" w:rsidRDefault="00D90A72">
      <w:pPr>
        <w:pStyle w:val="CommentText"/>
      </w:pPr>
      <w:r>
        <w:rPr>
          <w:rStyle w:val="CommentReference"/>
        </w:rPr>
        <w:annotationRef/>
      </w:r>
      <w:r>
        <w:t xml:space="preserve">?? 1067-1 </w:t>
      </w:r>
      <w:r w:rsidR="001D71B5">
        <w:t xml:space="preserve">on Total electrical loads for Aids to Navigation </w:t>
      </w:r>
      <w:r>
        <w:t>??</w:t>
      </w:r>
    </w:p>
  </w:comment>
  <w:comment w:id="31" w:author="Michael Hadley" w:date="2016-05-25T15:47:00Z" w:initials="MH">
    <w:p w14:paraId="511E71A6" w14:textId="3E2AA3E3" w:rsidR="00D90A72" w:rsidRDefault="00D90A72">
      <w:pPr>
        <w:pStyle w:val="CommentText"/>
      </w:pPr>
      <w:r>
        <w:rPr>
          <w:rStyle w:val="CommentReference"/>
        </w:rPr>
        <w:annotationRef/>
      </w:r>
      <w:r>
        <w:t xml:space="preserve">?? 1067-2 </w:t>
      </w:r>
      <w:r w:rsidR="001D71B5">
        <w:t>on Power sources</w:t>
      </w:r>
      <w:r>
        <w:t>??</w:t>
      </w:r>
    </w:p>
  </w:comment>
  <w:comment w:id="34" w:author="Michael Hadley" w:date="2016-05-25T15:48:00Z" w:initials="MH">
    <w:p w14:paraId="3955E33A" w14:textId="6A7E9C10" w:rsidR="00D90A72" w:rsidRDefault="00D90A72">
      <w:pPr>
        <w:pStyle w:val="CommentText"/>
      </w:pPr>
      <w:r>
        <w:rPr>
          <w:rStyle w:val="CommentReference"/>
        </w:rPr>
        <w:annotationRef/>
      </w:r>
      <w:r>
        <w:t xml:space="preserve">?? </w:t>
      </w:r>
      <w:r w:rsidR="00937B82">
        <w:t xml:space="preserve">1067-3 on </w:t>
      </w:r>
      <w:r w:rsidRPr="00D90A72">
        <w:t>Electrical Energy Storage for A</w:t>
      </w:r>
      <w:r>
        <w:t xml:space="preserve">ids </w:t>
      </w:r>
      <w:r w:rsidRPr="00D90A72">
        <w:t>to</w:t>
      </w:r>
      <w:r>
        <w:t xml:space="preserve"> </w:t>
      </w:r>
      <w:r w:rsidRPr="00D90A72">
        <w:t>N</w:t>
      </w:r>
      <w:r>
        <w:t>avigation  ??</w:t>
      </w:r>
    </w:p>
  </w:comment>
  <w:comment w:id="37" w:author="Michael Hadley" w:date="2016-05-25T16:02:00Z" w:initials="MH">
    <w:p w14:paraId="1546AB5C" w14:textId="568D2843" w:rsidR="002D7D2F" w:rsidRDefault="002D7D2F">
      <w:pPr>
        <w:pStyle w:val="CommentText"/>
      </w:pPr>
      <w:r>
        <w:rPr>
          <w:rStyle w:val="CommentReference"/>
        </w:rPr>
        <w:annotationRef/>
      </w:r>
      <w:r>
        <w:t>Full title given.</w:t>
      </w:r>
    </w:p>
  </w:comment>
  <w:comment w:id="42" w:author="Michael Hadley" w:date="2016-05-25T16:02:00Z" w:initials="MH">
    <w:p w14:paraId="2A4BC955" w14:textId="5A95ED74" w:rsidR="002D7D2F" w:rsidRDefault="002D7D2F">
      <w:pPr>
        <w:pStyle w:val="CommentText"/>
      </w:pPr>
      <w:r>
        <w:rPr>
          <w:rStyle w:val="CommentReference"/>
        </w:rPr>
        <w:annotationRef/>
      </w:r>
      <w:r>
        <w:t>Document title added</w:t>
      </w:r>
    </w:p>
  </w:comment>
  <w:comment w:id="43" w:author="Adam Hay" w:date="2016-10-12T23:11:00Z" w:initials="AH">
    <w:p w14:paraId="2CF44BF5" w14:textId="6F94D2FD" w:rsidR="00716828" w:rsidRDefault="00716828">
      <w:pPr>
        <w:pStyle w:val="CommentText"/>
      </w:pPr>
      <w:r>
        <w:rPr>
          <w:rStyle w:val="CommentReference"/>
        </w:rPr>
        <w:annotationRef/>
      </w:r>
      <w:r>
        <w:t>Noted</w:t>
      </w:r>
    </w:p>
  </w:comment>
  <w:comment w:id="48" w:author="Michael Hadley" w:date="2016-05-25T15:57:00Z" w:initials="MH">
    <w:p w14:paraId="4116FBE2" w14:textId="48B56856" w:rsidR="002D7D2F" w:rsidRDefault="002D7D2F">
      <w:pPr>
        <w:pStyle w:val="CommentText"/>
      </w:pPr>
      <w:r>
        <w:rPr>
          <w:rStyle w:val="CommentReference"/>
        </w:rPr>
        <w:annotationRef/>
      </w:r>
      <w:r>
        <w:t>1067-0</w:t>
      </w:r>
      <w:r w:rsidRPr="002D7D2F">
        <w:t xml:space="preserve"> on Selection of Power Systems for AtoN and Associated Equipment</w:t>
      </w:r>
      <w:r>
        <w:t xml:space="preserve"> (Annex A)?</w:t>
      </w:r>
    </w:p>
  </w:comment>
  <w:comment w:id="49" w:author="Adam Hay" w:date="2016-10-12T23:12:00Z" w:initials="AH">
    <w:p w14:paraId="376FAB7C" w14:textId="2A33ADA9" w:rsidR="00716828" w:rsidRDefault="00716828">
      <w:pPr>
        <w:pStyle w:val="CommentText"/>
      </w:pPr>
      <w:r>
        <w:rPr>
          <w:rStyle w:val="CommentReference"/>
        </w:rPr>
        <w:annotationRef/>
      </w:r>
      <w:r>
        <w:t>Changed</w:t>
      </w:r>
    </w:p>
  </w:comment>
  <w:comment w:id="61" w:author="Michael Hadley" w:date="2016-05-25T15:56:00Z" w:initials="MH">
    <w:p w14:paraId="41037D8E" w14:textId="72707E8F" w:rsidR="002D7D2F" w:rsidRDefault="002D7D2F">
      <w:pPr>
        <w:pStyle w:val="CommentText"/>
      </w:pPr>
      <w:r>
        <w:rPr>
          <w:rStyle w:val="CommentReference"/>
        </w:rPr>
        <w:annotationRef/>
      </w:r>
      <w:r>
        <w:t>1</w:t>
      </w:r>
      <w:r w:rsidRPr="002D7D2F">
        <w:t xml:space="preserve">067-2 </w:t>
      </w:r>
      <w:r>
        <w:t>on</w:t>
      </w:r>
      <w:r w:rsidRPr="002D7D2F">
        <w:t xml:space="preserve"> Power Sources</w:t>
      </w:r>
      <w:r>
        <w:t>.?</w:t>
      </w:r>
    </w:p>
  </w:comment>
  <w:comment w:id="62" w:author="Adam Hay" w:date="2016-10-12T23:12:00Z" w:initials="AH">
    <w:p w14:paraId="4A7C5DC8" w14:textId="434999D5" w:rsidR="00716828" w:rsidRDefault="00716828">
      <w:pPr>
        <w:pStyle w:val="CommentText"/>
      </w:pPr>
      <w:r>
        <w:rPr>
          <w:rStyle w:val="CommentReference"/>
        </w:rPr>
        <w:annotationRef/>
      </w:r>
      <w:r>
        <w:t>Changed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567834" w15:done="0"/>
  <w15:commentEx w15:paraId="6B83E50B" w15:paraIdParent="4A567834" w15:done="0"/>
  <w15:commentEx w15:paraId="6CBCEB82" w15:done="0"/>
  <w15:commentEx w15:paraId="0EF6D7A8" w15:paraIdParent="6CBCEB82" w15:done="0"/>
  <w15:commentEx w15:paraId="7CBB39CC" w15:done="0"/>
  <w15:commentEx w15:paraId="2F51DE72" w15:paraIdParent="7CBB39CC" w15:done="0"/>
  <w15:commentEx w15:paraId="7CCFDB83" w15:done="0"/>
  <w15:commentEx w15:paraId="39BD63EA" w15:paraIdParent="7CCFDB83" w15:done="0"/>
  <w15:commentEx w15:paraId="35589FF7" w15:done="0"/>
  <w15:commentEx w15:paraId="511E71A6" w15:done="0"/>
  <w15:commentEx w15:paraId="3955E33A" w15:done="0"/>
  <w15:commentEx w15:paraId="1546AB5C" w15:done="0"/>
  <w15:commentEx w15:paraId="2A4BC955" w15:done="0"/>
  <w15:commentEx w15:paraId="2CF44BF5" w15:paraIdParent="2A4BC955" w15:done="0"/>
  <w15:commentEx w15:paraId="4116FBE2" w15:done="0"/>
  <w15:commentEx w15:paraId="376FAB7C" w15:paraIdParent="4116FBE2" w15:done="0"/>
  <w15:commentEx w15:paraId="41037D8E" w15:done="0"/>
  <w15:commentEx w15:paraId="4A7C5DC8" w15:paraIdParent="41037D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13E50" w14:textId="77777777" w:rsidR="00140C7D" w:rsidRDefault="00140C7D" w:rsidP="003274DB">
      <w:r>
        <w:separator/>
      </w:r>
    </w:p>
    <w:p w14:paraId="2310424E" w14:textId="77777777" w:rsidR="00140C7D" w:rsidRDefault="00140C7D"/>
  </w:endnote>
  <w:endnote w:type="continuationSeparator" w:id="0">
    <w:p w14:paraId="59F8320F" w14:textId="77777777" w:rsidR="00140C7D" w:rsidRDefault="00140C7D" w:rsidP="003274DB">
      <w:r>
        <w:continuationSeparator/>
      </w:r>
    </w:p>
    <w:p w14:paraId="21A54C22" w14:textId="77777777" w:rsidR="00140C7D" w:rsidRDefault="00140C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B3453" w14:textId="77777777" w:rsidR="0042565E" w:rsidRDefault="0042565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3370F" w14:textId="77777777" w:rsidR="0042565E" w:rsidRDefault="0042565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8B40B4C" w14:textId="77777777" w:rsidR="0042565E" w:rsidRDefault="0042565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223C13" w14:textId="77777777" w:rsidR="0042565E" w:rsidRDefault="0042565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2677A19" w14:textId="77777777" w:rsidR="0042565E" w:rsidRDefault="0042565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DB0D4" w14:textId="77777777" w:rsidR="0042565E" w:rsidRDefault="0042565E"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44E90613" wp14:editId="3A9AD16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2BC75B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F55B8BE" w14:textId="77777777" w:rsidR="0042565E" w:rsidRPr="00ED2A8D" w:rsidRDefault="0042565E" w:rsidP="008747E0">
    <w:pPr>
      <w:pStyle w:val="Footer"/>
    </w:pPr>
    <w:r w:rsidRPr="00442889">
      <w:rPr>
        <w:noProof/>
        <w:lang w:val="en-AU" w:eastAsia="en-AU"/>
      </w:rPr>
      <w:drawing>
        <wp:anchor distT="0" distB="0" distL="114300" distR="114300" simplePos="0" relativeHeight="251661312" behindDoc="1" locked="0" layoutInCell="1" allowOverlap="1" wp14:anchorId="605F6535" wp14:editId="46BA7C7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69D1116" w14:textId="77777777" w:rsidR="0042565E" w:rsidRPr="00ED2A8D" w:rsidRDefault="0042565E" w:rsidP="008747E0">
    <w:pPr>
      <w:pStyle w:val="Footer"/>
    </w:pPr>
  </w:p>
  <w:p w14:paraId="32A55E72" w14:textId="77777777" w:rsidR="0042565E" w:rsidRPr="00ED2A8D" w:rsidRDefault="0042565E" w:rsidP="008747E0">
    <w:pPr>
      <w:pStyle w:val="Footer"/>
    </w:pPr>
  </w:p>
  <w:p w14:paraId="0D251302" w14:textId="77777777" w:rsidR="0042565E" w:rsidRPr="00ED2A8D" w:rsidRDefault="0042565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D66F7" w14:textId="77777777" w:rsidR="0042565E" w:rsidRDefault="0042565E"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6109F93B" wp14:editId="56AB3AE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2F1FB4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D33B70C" w14:textId="77777777" w:rsidR="0042565E" w:rsidRPr="00C907DF" w:rsidRDefault="0042565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A54B07">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A54B07">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A54B07">
      <w:rPr>
        <w:b w:val="0"/>
        <w:bCs/>
        <w:noProof/>
        <w:szCs w:val="15"/>
        <w:lang w:val="en-US"/>
      </w:rPr>
      <w:t>Error! Style not defined.</w:t>
    </w:r>
    <w:r>
      <w:rPr>
        <w:szCs w:val="15"/>
      </w:rPr>
      <w:fldChar w:fldCharType="end"/>
    </w:r>
  </w:p>
  <w:p w14:paraId="64020C5E" w14:textId="77777777" w:rsidR="0042565E" w:rsidRPr="00525922" w:rsidRDefault="0042565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A54B07">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F1B87" w14:textId="77777777" w:rsidR="0042565E" w:rsidRPr="00C716E5" w:rsidRDefault="0042565E" w:rsidP="00C716E5">
    <w:pPr>
      <w:pStyle w:val="Footer"/>
      <w:rPr>
        <w:sz w:val="15"/>
        <w:szCs w:val="15"/>
      </w:rPr>
    </w:pPr>
  </w:p>
  <w:p w14:paraId="055FFA37" w14:textId="77777777" w:rsidR="0042565E" w:rsidRDefault="0042565E" w:rsidP="00C716E5">
    <w:pPr>
      <w:pStyle w:val="Footerportrait"/>
    </w:pPr>
  </w:p>
  <w:p w14:paraId="4E0EC03C" w14:textId="77777777" w:rsidR="0042565E" w:rsidRPr="00C907DF" w:rsidRDefault="007772EE" w:rsidP="00C716E5">
    <w:pPr>
      <w:pStyle w:val="Footerportrait"/>
      <w:rPr>
        <w:rStyle w:val="PageNumber"/>
        <w:szCs w:val="15"/>
      </w:rPr>
    </w:pPr>
    <w:fldSimple w:instr=" STYLEREF &quot;Document type&quot; \* MERGEFORMAT ">
      <w:r w:rsidR="00716828">
        <w:t>IALA Guideline</w:t>
      </w:r>
    </w:fldSimple>
    <w:r w:rsidR="0042565E" w:rsidRPr="00C907DF">
      <w:t xml:space="preserve"> </w:t>
    </w:r>
    <w:fldSimple w:instr=" STYLEREF &quot;Document number&quot; \* MERGEFORMAT ">
      <w:r w:rsidR="00716828">
        <w:t>1064</w:t>
      </w:r>
    </w:fldSimple>
    <w:r w:rsidR="0042565E" w:rsidRPr="00C907DF">
      <w:t xml:space="preserve"> –</w:t>
    </w:r>
    <w:r w:rsidR="0042565E">
      <w:t xml:space="preserve"> </w:t>
    </w:r>
    <w:fldSimple w:instr=" STYLEREF &quot;Document name&quot; \* MERGEFORMAT ">
      <w:r w:rsidR="00716828" w:rsidRPr="00716828">
        <w:rPr>
          <w:b w:val="0"/>
          <w:bCs/>
        </w:rPr>
        <w:t>Integrated Power Systems Lanterns (Solar LED Lanterns)</w:t>
      </w:r>
    </w:fldSimple>
  </w:p>
  <w:p w14:paraId="26F196BD" w14:textId="77777777" w:rsidR="0042565E" w:rsidRPr="00C907DF" w:rsidRDefault="007772EE" w:rsidP="00C716E5">
    <w:pPr>
      <w:pStyle w:val="Footerportrait"/>
    </w:pPr>
    <w:fldSimple w:instr=" STYLEREF &quot;Edition number&quot; \* MERGEFORMAT ">
      <w:r w:rsidR="00716828">
        <w:t>Edition 1.0</w:t>
      </w:r>
    </w:fldSimple>
    <w:r w:rsidR="0042565E">
      <w:t xml:space="preserve">  </w:t>
    </w:r>
    <w:fldSimple w:instr=" STYLEREF &quot;Document date&quot; \* MERGEFORMAT ">
      <w:r w:rsidR="00716828">
        <w:t>December 2009</w:t>
      </w:r>
    </w:fldSimple>
    <w:r w:rsidR="0042565E" w:rsidRPr="00C907DF">
      <w:tab/>
    </w:r>
    <w:r w:rsidR="0042565E">
      <w:t xml:space="preserve">P </w:t>
    </w:r>
    <w:r w:rsidR="0042565E" w:rsidRPr="00C907DF">
      <w:rPr>
        <w:rStyle w:val="PageNumber"/>
        <w:szCs w:val="15"/>
      </w:rPr>
      <w:fldChar w:fldCharType="begin"/>
    </w:r>
    <w:r w:rsidR="0042565E" w:rsidRPr="00C907DF">
      <w:rPr>
        <w:rStyle w:val="PageNumber"/>
        <w:szCs w:val="15"/>
      </w:rPr>
      <w:instrText xml:space="preserve">PAGE  </w:instrText>
    </w:r>
    <w:r w:rsidR="0042565E" w:rsidRPr="00C907DF">
      <w:rPr>
        <w:rStyle w:val="PageNumber"/>
        <w:szCs w:val="15"/>
      </w:rPr>
      <w:fldChar w:fldCharType="separate"/>
    </w:r>
    <w:r w:rsidR="00716828">
      <w:rPr>
        <w:rStyle w:val="PageNumber"/>
        <w:szCs w:val="15"/>
      </w:rPr>
      <w:t>2</w:t>
    </w:r>
    <w:r w:rsidR="0042565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810875" w14:textId="77777777" w:rsidR="0042565E" w:rsidRDefault="0042565E" w:rsidP="00C716E5">
    <w:pPr>
      <w:pStyle w:val="Footer"/>
    </w:pPr>
  </w:p>
  <w:p w14:paraId="3E2E4540" w14:textId="77777777" w:rsidR="0042565E" w:rsidRDefault="0042565E" w:rsidP="00C716E5">
    <w:pPr>
      <w:pStyle w:val="Footerportrait"/>
    </w:pPr>
  </w:p>
  <w:p w14:paraId="10236C70" w14:textId="77777777" w:rsidR="0042565E" w:rsidRPr="00C907DF" w:rsidRDefault="007772EE" w:rsidP="00C716E5">
    <w:pPr>
      <w:pStyle w:val="Footerportrait"/>
      <w:rPr>
        <w:rStyle w:val="PageNumber"/>
        <w:szCs w:val="15"/>
      </w:rPr>
    </w:pPr>
    <w:fldSimple w:instr=" STYLEREF &quot;Document type&quot; \* MERGEFORMAT ">
      <w:r w:rsidR="00716828">
        <w:t>IALA Guideline</w:t>
      </w:r>
    </w:fldSimple>
    <w:r w:rsidR="0042565E" w:rsidRPr="00C907DF">
      <w:t xml:space="preserve"> </w:t>
    </w:r>
    <w:fldSimple w:instr=" STYLEREF &quot;Document number&quot; \* MERGEFORMAT ">
      <w:r w:rsidR="00716828">
        <w:t>1064</w:t>
      </w:r>
    </w:fldSimple>
    <w:r w:rsidR="0042565E" w:rsidRPr="00C907DF">
      <w:t xml:space="preserve"> –</w:t>
    </w:r>
    <w:r w:rsidR="0042565E">
      <w:t xml:space="preserve"> </w:t>
    </w:r>
    <w:fldSimple w:instr=" STYLEREF &quot;Document name&quot; \* MERGEFORMAT ">
      <w:r w:rsidR="00716828" w:rsidRPr="00716828">
        <w:rPr>
          <w:b w:val="0"/>
          <w:bCs/>
        </w:rPr>
        <w:t>Integrated Power Systems Lanterns (Solar LED Lanterns)</w:t>
      </w:r>
    </w:fldSimple>
  </w:p>
  <w:p w14:paraId="3A03C367" w14:textId="77777777" w:rsidR="0042565E" w:rsidRPr="00525922" w:rsidRDefault="007772EE" w:rsidP="00C716E5">
    <w:pPr>
      <w:pStyle w:val="Footerportrait"/>
    </w:pPr>
    <w:fldSimple w:instr=" STYLEREF &quot;Edition number&quot; \* MERGEFORMAT ">
      <w:r w:rsidR="00716828">
        <w:t>Edition 1.0</w:t>
      </w:r>
    </w:fldSimple>
    <w:r w:rsidR="0042565E" w:rsidRPr="00C907DF">
      <w:tab/>
    </w:r>
    <w:r w:rsidR="0042565E">
      <w:t xml:space="preserve">P </w:t>
    </w:r>
    <w:r w:rsidR="0042565E" w:rsidRPr="00C907DF">
      <w:rPr>
        <w:rStyle w:val="PageNumber"/>
        <w:szCs w:val="15"/>
      </w:rPr>
      <w:fldChar w:fldCharType="begin"/>
    </w:r>
    <w:r w:rsidR="0042565E" w:rsidRPr="00C907DF">
      <w:rPr>
        <w:rStyle w:val="PageNumber"/>
        <w:szCs w:val="15"/>
      </w:rPr>
      <w:instrText xml:space="preserve">PAGE  </w:instrText>
    </w:r>
    <w:r w:rsidR="0042565E" w:rsidRPr="00C907DF">
      <w:rPr>
        <w:rStyle w:val="PageNumber"/>
        <w:szCs w:val="15"/>
      </w:rPr>
      <w:fldChar w:fldCharType="separate"/>
    </w:r>
    <w:r w:rsidR="00716828">
      <w:rPr>
        <w:rStyle w:val="PageNumber"/>
        <w:szCs w:val="15"/>
      </w:rPr>
      <w:t>3</w:t>
    </w:r>
    <w:r w:rsidR="0042565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65640" w14:textId="77777777" w:rsidR="0042565E" w:rsidRDefault="0042565E" w:rsidP="00C716E5">
    <w:pPr>
      <w:pStyle w:val="Footer"/>
    </w:pPr>
  </w:p>
  <w:p w14:paraId="1437A20E" w14:textId="77777777" w:rsidR="0042565E" w:rsidRDefault="0042565E" w:rsidP="00C716E5">
    <w:pPr>
      <w:pStyle w:val="Footerportrait"/>
    </w:pPr>
  </w:p>
  <w:p w14:paraId="3550AD88" w14:textId="77777777" w:rsidR="0042565E" w:rsidRPr="00C907DF" w:rsidRDefault="007772EE" w:rsidP="00C716E5">
    <w:pPr>
      <w:pStyle w:val="Footerportrait"/>
    </w:pPr>
    <w:fldSimple w:instr=" STYLEREF &quot;Document type&quot; \* MERGEFORMAT ">
      <w:r w:rsidR="00716828">
        <w:t>IALA Guideline</w:t>
      </w:r>
    </w:fldSimple>
    <w:r w:rsidR="0042565E" w:rsidRPr="00C907DF">
      <w:t xml:space="preserve"> </w:t>
    </w:r>
    <w:fldSimple w:instr=" STYLEREF &quot;Document number&quot; \* MERGEFORMAT ">
      <w:r w:rsidR="00716828">
        <w:t>1064</w:t>
      </w:r>
    </w:fldSimple>
    <w:r w:rsidR="0042565E" w:rsidRPr="00C907DF">
      <w:t xml:space="preserve"> –</w:t>
    </w:r>
    <w:r w:rsidR="0042565E">
      <w:t xml:space="preserve"> </w:t>
    </w:r>
    <w:fldSimple w:instr=" STYLEREF &quot;Document name&quot; \* MERGEFORMAT ">
      <w:r w:rsidR="00716828" w:rsidRPr="00716828">
        <w:rPr>
          <w:b w:val="0"/>
          <w:bCs/>
        </w:rPr>
        <w:t>Integrated Power Systems Lanterns (Solar LED Lanterns)</w:t>
      </w:r>
    </w:fldSimple>
    <w:r w:rsidR="0042565E">
      <w:tab/>
    </w:r>
  </w:p>
  <w:p w14:paraId="731E07F4" w14:textId="77777777" w:rsidR="0042565E" w:rsidRPr="00C907DF" w:rsidRDefault="007772EE" w:rsidP="00C716E5">
    <w:pPr>
      <w:pStyle w:val="Footerportrait"/>
    </w:pPr>
    <w:fldSimple w:instr=" STYLEREF &quot;Edition number&quot; \* MERGEFORMAT ">
      <w:r w:rsidR="00716828">
        <w:t>Edition 1.0</w:t>
      </w:r>
    </w:fldSimple>
    <w:r w:rsidR="0042565E">
      <w:t xml:space="preserve">  </w:t>
    </w:r>
    <w:fldSimple w:instr=" STYLEREF &quot;Document date&quot; \* MERGEFORMAT ">
      <w:r w:rsidR="00716828">
        <w:t>December 2009</w:t>
      </w:r>
    </w:fldSimple>
    <w:r w:rsidR="0042565E">
      <w:tab/>
    </w:r>
    <w:r w:rsidR="0042565E">
      <w:rPr>
        <w:rStyle w:val="PageNumber"/>
        <w:szCs w:val="15"/>
      </w:rPr>
      <w:t xml:space="preserve">P </w:t>
    </w:r>
    <w:r w:rsidR="0042565E" w:rsidRPr="00C907DF">
      <w:rPr>
        <w:rStyle w:val="PageNumber"/>
        <w:szCs w:val="15"/>
      </w:rPr>
      <w:fldChar w:fldCharType="begin"/>
    </w:r>
    <w:r w:rsidR="0042565E" w:rsidRPr="00C907DF">
      <w:rPr>
        <w:rStyle w:val="PageNumber"/>
        <w:szCs w:val="15"/>
      </w:rPr>
      <w:instrText xml:space="preserve">PAGE  </w:instrText>
    </w:r>
    <w:r w:rsidR="0042565E" w:rsidRPr="00C907DF">
      <w:rPr>
        <w:rStyle w:val="PageNumber"/>
        <w:szCs w:val="15"/>
      </w:rPr>
      <w:fldChar w:fldCharType="separate"/>
    </w:r>
    <w:r w:rsidR="00716828">
      <w:rPr>
        <w:rStyle w:val="PageNumber"/>
        <w:szCs w:val="15"/>
      </w:rPr>
      <w:t>9</w:t>
    </w:r>
    <w:r w:rsidR="0042565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8047A" w14:textId="77777777" w:rsidR="00140C7D" w:rsidRDefault="00140C7D" w:rsidP="003274DB">
      <w:r>
        <w:separator/>
      </w:r>
    </w:p>
    <w:p w14:paraId="6F1086B9" w14:textId="77777777" w:rsidR="00140C7D" w:rsidRDefault="00140C7D"/>
  </w:footnote>
  <w:footnote w:type="continuationSeparator" w:id="0">
    <w:p w14:paraId="61A48296" w14:textId="77777777" w:rsidR="00140C7D" w:rsidRDefault="00140C7D" w:rsidP="003274DB">
      <w:r>
        <w:continuationSeparator/>
      </w:r>
    </w:p>
    <w:p w14:paraId="7F32A8A1" w14:textId="77777777" w:rsidR="00140C7D" w:rsidRDefault="00140C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70496" w14:textId="77777777" w:rsidR="0042565E" w:rsidRPr="00ED2A8D" w:rsidRDefault="0042565E" w:rsidP="008747E0">
    <w:pPr>
      <w:pStyle w:val="Header"/>
    </w:pPr>
    <w:r w:rsidRPr="00442889">
      <w:rPr>
        <w:noProof/>
        <w:lang w:val="en-AU" w:eastAsia="en-AU"/>
      </w:rPr>
      <w:drawing>
        <wp:anchor distT="0" distB="0" distL="114300" distR="114300" simplePos="0" relativeHeight="251657214" behindDoc="1" locked="0" layoutInCell="1" allowOverlap="1" wp14:anchorId="1CA43752" wp14:editId="62EB0A6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487D897" w14:textId="77777777" w:rsidR="0042565E" w:rsidRPr="00ED2A8D" w:rsidRDefault="0042565E" w:rsidP="008747E0">
    <w:pPr>
      <w:pStyle w:val="Header"/>
    </w:pPr>
  </w:p>
  <w:p w14:paraId="5A8CFA7C" w14:textId="77777777" w:rsidR="0042565E" w:rsidRDefault="0042565E" w:rsidP="008747E0">
    <w:pPr>
      <w:pStyle w:val="Header"/>
    </w:pPr>
  </w:p>
  <w:p w14:paraId="6D725AE2" w14:textId="77777777" w:rsidR="0042565E" w:rsidRDefault="0042565E" w:rsidP="008747E0">
    <w:pPr>
      <w:pStyle w:val="Header"/>
    </w:pPr>
  </w:p>
  <w:p w14:paraId="57158942" w14:textId="77777777" w:rsidR="0042565E" w:rsidRDefault="0042565E" w:rsidP="008747E0">
    <w:pPr>
      <w:pStyle w:val="Header"/>
    </w:pPr>
  </w:p>
  <w:p w14:paraId="703F9E3D" w14:textId="77777777" w:rsidR="0042565E" w:rsidRDefault="0042565E" w:rsidP="008747E0">
    <w:pPr>
      <w:pStyle w:val="Header"/>
    </w:pPr>
  </w:p>
  <w:p w14:paraId="53A66E43" w14:textId="77777777" w:rsidR="0042565E" w:rsidRDefault="0042565E" w:rsidP="008747E0">
    <w:pPr>
      <w:pStyle w:val="Header"/>
    </w:pPr>
    <w:r>
      <w:rPr>
        <w:noProof/>
        <w:lang w:val="en-AU" w:eastAsia="en-AU"/>
      </w:rPr>
      <w:drawing>
        <wp:anchor distT="0" distB="0" distL="114300" distR="114300" simplePos="0" relativeHeight="251656189" behindDoc="1" locked="0" layoutInCell="1" allowOverlap="1" wp14:anchorId="6DFABB13" wp14:editId="46E7C7C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2E0F3F5" w14:textId="77777777" w:rsidR="0042565E" w:rsidRPr="00ED2A8D" w:rsidRDefault="0042565E" w:rsidP="008747E0">
    <w:pPr>
      <w:pStyle w:val="Header"/>
    </w:pPr>
  </w:p>
  <w:p w14:paraId="7AFBBBE4" w14:textId="77777777" w:rsidR="0042565E" w:rsidRPr="00ED2A8D" w:rsidRDefault="0042565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1D131" w14:textId="77777777" w:rsidR="0042565E" w:rsidRDefault="0042565E">
    <w:pPr>
      <w:pStyle w:val="Header"/>
    </w:pPr>
    <w:r>
      <w:rPr>
        <w:noProof/>
        <w:lang w:val="en-AU" w:eastAsia="en-AU"/>
      </w:rPr>
      <w:drawing>
        <wp:anchor distT="0" distB="0" distL="114300" distR="114300" simplePos="0" relativeHeight="251688960" behindDoc="1" locked="0" layoutInCell="1" allowOverlap="1" wp14:anchorId="7B45D5BE" wp14:editId="4125C52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E2307CA" w14:textId="77777777" w:rsidR="0042565E" w:rsidRDefault="0042565E">
    <w:pPr>
      <w:pStyle w:val="Header"/>
    </w:pPr>
  </w:p>
  <w:p w14:paraId="60EE92B1" w14:textId="77777777" w:rsidR="0042565E" w:rsidRDefault="004256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46FC6" w14:textId="77777777" w:rsidR="0042565E" w:rsidRPr="00ED2A8D" w:rsidRDefault="0042565E" w:rsidP="008747E0">
    <w:pPr>
      <w:pStyle w:val="Header"/>
    </w:pPr>
    <w:r>
      <w:rPr>
        <w:noProof/>
        <w:lang w:val="en-AU" w:eastAsia="en-AU"/>
      </w:rPr>
      <w:drawing>
        <wp:anchor distT="0" distB="0" distL="114300" distR="114300" simplePos="0" relativeHeight="251658752" behindDoc="1" locked="0" layoutInCell="1" allowOverlap="1" wp14:anchorId="01FE998B" wp14:editId="1F5507C5">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660E955" w14:textId="77777777" w:rsidR="0042565E" w:rsidRPr="00ED2A8D" w:rsidRDefault="0042565E" w:rsidP="008747E0">
    <w:pPr>
      <w:pStyle w:val="Header"/>
    </w:pPr>
  </w:p>
  <w:p w14:paraId="4EE412A8" w14:textId="77777777" w:rsidR="0042565E" w:rsidRDefault="0042565E" w:rsidP="008747E0">
    <w:pPr>
      <w:pStyle w:val="Header"/>
    </w:pPr>
  </w:p>
  <w:p w14:paraId="1EAC9A63" w14:textId="77777777" w:rsidR="0042565E" w:rsidRDefault="0042565E" w:rsidP="008747E0">
    <w:pPr>
      <w:pStyle w:val="Header"/>
    </w:pPr>
  </w:p>
  <w:p w14:paraId="5EAB9C42" w14:textId="77777777" w:rsidR="0042565E" w:rsidRDefault="0042565E" w:rsidP="008747E0">
    <w:pPr>
      <w:pStyle w:val="Header"/>
    </w:pPr>
  </w:p>
  <w:p w14:paraId="78967713" w14:textId="77777777" w:rsidR="0042565E" w:rsidRPr="00441393" w:rsidRDefault="0042565E" w:rsidP="00441393">
    <w:pPr>
      <w:pStyle w:val="Contents"/>
    </w:pPr>
    <w:r>
      <w:t>DOCUMENT REVISION</w:t>
    </w:r>
  </w:p>
  <w:p w14:paraId="3F6311B5" w14:textId="77777777" w:rsidR="0042565E" w:rsidRPr="00ED2A8D" w:rsidRDefault="0042565E" w:rsidP="008747E0">
    <w:pPr>
      <w:pStyle w:val="Header"/>
    </w:pPr>
  </w:p>
  <w:p w14:paraId="56AB25B1" w14:textId="77777777" w:rsidR="0042565E" w:rsidRPr="00AC33A2" w:rsidRDefault="0042565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7FC2A" w14:textId="77777777" w:rsidR="0042565E" w:rsidRPr="00ED2A8D" w:rsidRDefault="0042565E" w:rsidP="008747E0">
    <w:pPr>
      <w:pStyle w:val="Header"/>
    </w:pPr>
    <w:r>
      <w:rPr>
        <w:noProof/>
        <w:lang w:val="en-AU" w:eastAsia="en-AU"/>
      </w:rPr>
      <w:drawing>
        <wp:anchor distT="0" distB="0" distL="114300" distR="114300" simplePos="0" relativeHeight="251674624" behindDoc="1" locked="0" layoutInCell="1" allowOverlap="1" wp14:anchorId="1C17D2BC" wp14:editId="58FC295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21C75A" w14:textId="77777777" w:rsidR="0042565E" w:rsidRPr="00ED2A8D" w:rsidRDefault="0042565E" w:rsidP="008747E0">
    <w:pPr>
      <w:pStyle w:val="Header"/>
    </w:pPr>
  </w:p>
  <w:p w14:paraId="5DE99758" w14:textId="77777777" w:rsidR="0042565E" w:rsidRDefault="0042565E" w:rsidP="008747E0">
    <w:pPr>
      <w:pStyle w:val="Header"/>
    </w:pPr>
  </w:p>
  <w:p w14:paraId="655FE807" w14:textId="77777777" w:rsidR="0042565E" w:rsidRDefault="0042565E" w:rsidP="008747E0">
    <w:pPr>
      <w:pStyle w:val="Header"/>
    </w:pPr>
  </w:p>
  <w:p w14:paraId="2B554550" w14:textId="77777777" w:rsidR="0042565E" w:rsidRDefault="0042565E" w:rsidP="008747E0">
    <w:pPr>
      <w:pStyle w:val="Header"/>
    </w:pPr>
  </w:p>
  <w:p w14:paraId="0150CFB4" w14:textId="77777777" w:rsidR="0042565E" w:rsidRPr="00441393" w:rsidRDefault="0042565E" w:rsidP="00441393">
    <w:pPr>
      <w:pStyle w:val="Contents"/>
    </w:pPr>
    <w:r>
      <w:t>CONTENTS</w:t>
    </w:r>
  </w:p>
  <w:p w14:paraId="143CE45D" w14:textId="77777777" w:rsidR="0042565E" w:rsidRDefault="0042565E" w:rsidP="0078486B">
    <w:pPr>
      <w:pStyle w:val="Header"/>
      <w:spacing w:line="140" w:lineRule="exact"/>
    </w:pPr>
  </w:p>
  <w:p w14:paraId="7F11918F" w14:textId="77777777" w:rsidR="0042565E" w:rsidRPr="00AC33A2" w:rsidRDefault="0042565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9135C" w14:textId="77777777" w:rsidR="0042565E" w:rsidRPr="00ED2A8D" w:rsidRDefault="0042565E" w:rsidP="00C716E5">
    <w:pPr>
      <w:pStyle w:val="Header"/>
    </w:pPr>
    <w:r>
      <w:rPr>
        <w:noProof/>
        <w:lang w:val="en-AU" w:eastAsia="en-AU"/>
      </w:rPr>
      <w:drawing>
        <wp:anchor distT="0" distB="0" distL="114300" distR="114300" simplePos="0" relativeHeight="251697152" behindDoc="1" locked="0" layoutInCell="1" allowOverlap="1" wp14:anchorId="5CCA2360" wp14:editId="51BC0BF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C8AD1B" w14:textId="77777777" w:rsidR="0042565E" w:rsidRPr="00ED2A8D" w:rsidRDefault="0042565E" w:rsidP="00C716E5">
    <w:pPr>
      <w:pStyle w:val="Header"/>
    </w:pPr>
  </w:p>
  <w:p w14:paraId="2CA5A1E0" w14:textId="77777777" w:rsidR="0042565E" w:rsidRDefault="0042565E" w:rsidP="00C716E5">
    <w:pPr>
      <w:pStyle w:val="Header"/>
    </w:pPr>
  </w:p>
  <w:p w14:paraId="693FE9A3" w14:textId="77777777" w:rsidR="0042565E" w:rsidRDefault="0042565E" w:rsidP="00C716E5">
    <w:pPr>
      <w:pStyle w:val="Header"/>
    </w:pPr>
  </w:p>
  <w:p w14:paraId="53F2F532" w14:textId="77777777" w:rsidR="0042565E" w:rsidRDefault="0042565E" w:rsidP="00C716E5">
    <w:pPr>
      <w:pStyle w:val="Header"/>
    </w:pPr>
  </w:p>
  <w:p w14:paraId="2AB556FB" w14:textId="77777777" w:rsidR="0042565E" w:rsidRPr="00441393" w:rsidRDefault="0042565E" w:rsidP="00C716E5">
    <w:pPr>
      <w:pStyle w:val="Contents"/>
    </w:pPr>
    <w:r>
      <w:t>CONTENTS</w:t>
    </w:r>
  </w:p>
  <w:p w14:paraId="09D6B088" w14:textId="77777777" w:rsidR="0042565E" w:rsidRPr="00ED2A8D" w:rsidRDefault="0042565E" w:rsidP="00C716E5">
    <w:pPr>
      <w:pStyle w:val="Header"/>
    </w:pPr>
  </w:p>
  <w:p w14:paraId="0C3F009D" w14:textId="77777777" w:rsidR="0042565E" w:rsidRPr="00AC33A2" w:rsidRDefault="0042565E" w:rsidP="00C716E5">
    <w:pPr>
      <w:pStyle w:val="Header"/>
      <w:spacing w:line="140" w:lineRule="exact"/>
    </w:pPr>
  </w:p>
  <w:p w14:paraId="68074B25" w14:textId="77777777" w:rsidR="0042565E" w:rsidRDefault="0042565E">
    <w:pPr>
      <w:pStyle w:val="Header"/>
    </w:pPr>
    <w:r>
      <w:rPr>
        <w:noProof/>
        <w:lang w:val="en-AU" w:eastAsia="en-AU"/>
      </w:rPr>
      <w:drawing>
        <wp:anchor distT="0" distB="0" distL="114300" distR="114300" simplePos="0" relativeHeight="251695104" behindDoc="1" locked="0" layoutInCell="1" allowOverlap="1" wp14:anchorId="3624DB40" wp14:editId="3EFC072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92E9A" w14:textId="77777777" w:rsidR="0042565E" w:rsidRPr="00667792" w:rsidRDefault="0042565E" w:rsidP="00667792">
    <w:pPr>
      <w:pStyle w:val="Header"/>
    </w:pPr>
    <w:r>
      <w:rPr>
        <w:noProof/>
        <w:lang w:val="en-AU" w:eastAsia="en-AU"/>
      </w:rPr>
      <w:drawing>
        <wp:anchor distT="0" distB="0" distL="114300" distR="114300" simplePos="0" relativeHeight="251678720" behindDoc="1" locked="0" layoutInCell="1" allowOverlap="1" wp14:anchorId="38E77F81" wp14:editId="24134903">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AA823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490D100"/>
    <w:lvl w:ilvl="0">
      <w:start w:val="1"/>
      <w:numFmt w:val="decimal"/>
      <w:lvlText w:val="%1."/>
      <w:lvlJc w:val="left"/>
      <w:pPr>
        <w:tabs>
          <w:tab w:val="num" w:pos="1800"/>
        </w:tabs>
        <w:ind w:left="1800" w:hanging="360"/>
      </w:pPr>
    </w:lvl>
  </w:abstractNum>
  <w:abstractNum w:abstractNumId="2">
    <w:nsid w:val="FFFFFF7D"/>
    <w:multiLevelType w:val="singleLevel"/>
    <w:tmpl w:val="A308D9D2"/>
    <w:lvl w:ilvl="0">
      <w:start w:val="1"/>
      <w:numFmt w:val="decimal"/>
      <w:lvlText w:val="%1."/>
      <w:lvlJc w:val="left"/>
      <w:pPr>
        <w:tabs>
          <w:tab w:val="num" w:pos="1440"/>
        </w:tabs>
        <w:ind w:left="1440" w:hanging="360"/>
      </w:pPr>
    </w:lvl>
  </w:abstractNum>
  <w:abstractNum w:abstractNumId="3">
    <w:nsid w:val="FFFFFF7F"/>
    <w:multiLevelType w:val="singleLevel"/>
    <w:tmpl w:val="128C0C58"/>
    <w:lvl w:ilvl="0">
      <w:start w:val="1"/>
      <w:numFmt w:val="decimal"/>
      <w:lvlText w:val="%1."/>
      <w:lvlJc w:val="left"/>
      <w:pPr>
        <w:tabs>
          <w:tab w:val="num" w:pos="720"/>
        </w:tabs>
        <w:ind w:left="720" w:hanging="360"/>
      </w:pPr>
    </w:lvl>
  </w:abstractNum>
  <w:abstractNum w:abstractNumId="4">
    <w:nsid w:val="FFFFFF80"/>
    <w:multiLevelType w:val="singleLevel"/>
    <w:tmpl w:val="0AB6675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77E58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804BBA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B6681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0F28400"/>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B07"/>
    <w:rsid w:val="00004963"/>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349DB"/>
    <w:rsid w:val="00135AEB"/>
    <w:rsid w:val="00136E58"/>
    <w:rsid w:val="00140C7D"/>
    <w:rsid w:val="001547F9"/>
    <w:rsid w:val="001607D8"/>
    <w:rsid w:val="00161325"/>
    <w:rsid w:val="00184427"/>
    <w:rsid w:val="001875B1"/>
    <w:rsid w:val="001B2A35"/>
    <w:rsid w:val="001B339A"/>
    <w:rsid w:val="001C650B"/>
    <w:rsid w:val="001C72B5"/>
    <w:rsid w:val="001D2E7A"/>
    <w:rsid w:val="001D3992"/>
    <w:rsid w:val="001D4A3E"/>
    <w:rsid w:val="001D71B5"/>
    <w:rsid w:val="001E416D"/>
    <w:rsid w:val="001E487A"/>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D7D2F"/>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C3A"/>
    <w:rsid w:val="00414698"/>
    <w:rsid w:val="0042565E"/>
    <w:rsid w:val="00432C05"/>
    <w:rsid w:val="00440379"/>
    <w:rsid w:val="00441393"/>
    <w:rsid w:val="00447CF0"/>
    <w:rsid w:val="00450D76"/>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127E2"/>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039E"/>
    <w:rsid w:val="006F1C14"/>
    <w:rsid w:val="00703A6A"/>
    <w:rsid w:val="00716828"/>
    <w:rsid w:val="00722236"/>
    <w:rsid w:val="00725CCA"/>
    <w:rsid w:val="0072737A"/>
    <w:rsid w:val="007311E7"/>
    <w:rsid w:val="00731DEE"/>
    <w:rsid w:val="00734BC6"/>
    <w:rsid w:val="007541D3"/>
    <w:rsid w:val="007577D7"/>
    <w:rsid w:val="00766918"/>
    <w:rsid w:val="007715E8"/>
    <w:rsid w:val="00776004"/>
    <w:rsid w:val="007772EE"/>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37B82"/>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048"/>
    <w:rsid w:val="00A24838"/>
    <w:rsid w:val="00A2743E"/>
    <w:rsid w:val="00A30C33"/>
    <w:rsid w:val="00A4308C"/>
    <w:rsid w:val="00A44836"/>
    <w:rsid w:val="00A524B5"/>
    <w:rsid w:val="00A549B3"/>
    <w:rsid w:val="00A54B07"/>
    <w:rsid w:val="00A56184"/>
    <w:rsid w:val="00A67954"/>
    <w:rsid w:val="00A72ED7"/>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4E00"/>
    <w:rsid w:val="00B074AB"/>
    <w:rsid w:val="00B07717"/>
    <w:rsid w:val="00B17253"/>
    <w:rsid w:val="00B2583D"/>
    <w:rsid w:val="00B31A41"/>
    <w:rsid w:val="00B31F51"/>
    <w:rsid w:val="00B40199"/>
    <w:rsid w:val="00B502FF"/>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0D2D"/>
    <w:rsid w:val="00D32DDF"/>
    <w:rsid w:val="00D3700C"/>
    <w:rsid w:val="00D638E0"/>
    <w:rsid w:val="00D653B1"/>
    <w:rsid w:val="00D74AE1"/>
    <w:rsid w:val="00D75D42"/>
    <w:rsid w:val="00D80B20"/>
    <w:rsid w:val="00D865A8"/>
    <w:rsid w:val="00D9012A"/>
    <w:rsid w:val="00D90A72"/>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333B7"/>
    <w:rsid w:val="00E42A94"/>
    <w:rsid w:val="00E458BF"/>
    <w:rsid w:val="00E54BFB"/>
    <w:rsid w:val="00E54CD7"/>
    <w:rsid w:val="00E706E7"/>
    <w:rsid w:val="00E818AD"/>
    <w:rsid w:val="00E84229"/>
    <w:rsid w:val="00E84965"/>
    <w:rsid w:val="00E90E4E"/>
    <w:rsid w:val="00E9391E"/>
    <w:rsid w:val="00E9587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B41B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87092">
      <w:bodyDiv w:val="1"/>
      <w:marLeft w:val="0"/>
      <w:marRight w:val="0"/>
      <w:marTop w:val="0"/>
      <w:marBottom w:val="0"/>
      <w:divBdr>
        <w:top w:val="none" w:sz="0" w:space="0" w:color="auto"/>
        <w:left w:val="none" w:sz="0" w:space="0" w:color="auto"/>
        <w:bottom w:val="none" w:sz="0" w:space="0" w:color="auto"/>
        <w:right w:val="none" w:sz="0" w:space="0" w:color="auto"/>
      </w:divBdr>
      <w:divsChild>
        <w:div w:id="1931769020">
          <w:marLeft w:val="0"/>
          <w:marRight w:val="0"/>
          <w:marTop w:val="0"/>
          <w:marBottom w:val="0"/>
          <w:divBdr>
            <w:top w:val="none" w:sz="0" w:space="0" w:color="auto"/>
            <w:left w:val="none" w:sz="0" w:space="0" w:color="auto"/>
            <w:bottom w:val="none" w:sz="0" w:space="0" w:color="auto"/>
            <w:right w:val="none" w:sz="0" w:space="0" w:color="auto"/>
          </w:divBdr>
          <w:divsChild>
            <w:div w:id="980304717">
              <w:marLeft w:val="0"/>
              <w:marRight w:val="0"/>
              <w:marTop w:val="0"/>
              <w:marBottom w:val="0"/>
              <w:divBdr>
                <w:top w:val="none" w:sz="0" w:space="0" w:color="auto"/>
                <w:left w:val="none" w:sz="0" w:space="0" w:color="auto"/>
                <w:bottom w:val="none" w:sz="0" w:space="0" w:color="auto"/>
                <w:right w:val="none" w:sz="0" w:space="0" w:color="auto"/>
              </w:divBdr>
              <w:divsChild>
                <w:div w:id="2052723658">
                  <w:marLeft w:val="0"/>
                  <w:marRight w:val="0"/>
                  <w:marTop w:val="0"/>
                  <w:marBottom w:val="0"/>
                  <w:divBdr>
                    <w:top w:val="none" w:sz="0" w:space="0" w:color="auto"/>
                    <w:left w:val="none" w:sz="0" w:space="0" w:color="auto"/>
                    <w:bottom w:val="none" w:sz="0" w:space="0" w:color="auto"/>
                    <w:right w:val="none" w:sz="0" w:space="0" w:color="auto"/>
                  </w:divBdr>
                  <w:divsChild>
                    <w:div w:id="10780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Microsoft_Word_97_-_2003_Document1.doc"/><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8CF9A-721D-4321-8BE6-8B874624F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1839</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12298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2016-10-12T13:13:00Z</dcterms:created>
  <dcterms:modified xsi:type="dcterms:W3CDTF">2016-10-12T13:13:00Z</dcterms:modified>
  <cp:category/>
</cp:coreProperties>
</file>